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B07F5" w14:textId="77777777" w:rsidR="00EC55F7" w:rsidRPr="006E78D3" w:rsidRDefault="00EC55F7" w:rsidP="00EC55F7">
      <w:pPr>
        <w:spacing w:after="0"/>
        <w:rPr>
          <w:rFonts w:ascii="Arial" w:hAnsi="Arial" w:cs="Arial"/>
        </w:rPr>
      </w:pPr>
      <w:r w:rsidRPr="006E78D3">
        <w:rPr>
          <w:rFonts w:ascii="Arial" w:hAnsi="Arial" w:cs="Arial"/>
          <w:b/>
        </w:rPr>
        <w:t>PI:</w:t>
      </w:r>
      <w:r w:rsidRPr="006E78D3">
        <w:rPr>
          <w:rFonts w:ascii="Arial" w:hAnsi="Arial" w:cs="Arial"/>
        </w:rPr>
        <w:t xml:space="preserve"> Jonathan </w:t>
      </w:r>
      <w:proofErr w:type="spellStart"/>
      <w:r w:rsidRPr="006E78D3">
        <w:rPr>
          <w:rFonts w:ascii="Arial" w:hAnsi="Arial" w:cs="Arial"/>
        </w:rPr>
        <w:t>Flombaum</w:t>
      </w:r>
      <w:proofErr w:type="spellEnd"/>
    </w:p>
    <w:p w14:paraId="2F2D7AAA" w14:textId="0713C691" w:rsidR="006E78D3" w:rsidRPr="006E78D3" w:rsidRDefault="006E78D3" w:rsidP="006E78D3">
      <w:pPr>
        <w:spacing w:after="0"/>
        <w:rPr>
          <w:rFonts w:ascii="Arial" w:hAnsi="Arial" w:cs="Arial"/>
        </w:rPr>
      </w:pPr>
      <w:r w:rsidRPr="006E78D3">
        <w:rPr>
          <w:rFonts w:ascii="Arial" w:hAnsi="Arial" w:cs="Arial"/>
          <w:b/>
        </w:rPr>
        <w:t xml:space="preserve">Psychology </w:t>
      </w:r>
      <w:commentRangeStart w:id="0"/>
      <w:r w:rsidRPr="006E78D3">
        <w:rPr>
          <w:rFonts w:ascii="Arial" w:hAnsi="Arial" w:cs="Arial"/>
          <w:b/>
        </w:rPr>
        <w:t>Education</w:t>
      </w:r>
      <w:commentRangeEnd w:id="0"/>
      <w:r w:rsidR="00D73849">
        <w:rPr>
          <w:rStyle w:val="CommentReference"/>
        </w:rPr>
        <w:commentReference w:id="0"/>
      </w:r>
      <w:r w:rsidR="00EC55F7">
        <w:rPr>
          <w:rFonts w:ascii="Arial" w:hAnsi="Arial" w:cs="Arial"/>
          <w:b/>
        </w:rPr>
        <w:t xml:space="preserve"> </w:t>
      </w:r>
      <w:r w:rsidRPr="006E78D3">
        <w:rPr>
          <w:rFonts w:ascii="Arial" w:hAnsi="Arial" w:cs="Arial"/>
          <w:b/>
        </w:rPr>
        <w:t xml:space="preserve">Title: </w:t>
      </w:r>
      <w:r w:rsidRPr="006E78D3">
        <w:rPr>
          <w:rFonts w:ascii="Arial" w:hAnsi="Arial" w:cs="Arial"/>
        </w:rPr>
        <w:t>Incidental Encoding</w:t>
      </w:r>
    </w:p>
    <w:p w14:paraId="284BC924" w14:textId="77777777" w:rsidR="00D70383" w:rsidRPr="006E78D3" w:rsidRDefault="00D70383" w:rsidP="00D70383">
      <w:pPr>
        <w:spacing w:after="0"/>
        <w:rPr>
          <w:rFonts w:ascii="Arial" w:hAnsi="Arial" w:cs="Arial"/>
          <w:b/>
        </w:rPr>
      </w:pPr>
    </w:p>
    <w:p w14:paraId="1F877ED6" w14:textId="0BC1863C" w:rsidR="00181BE1" w:rsidRPr="006E78D3" w:rsidRDefault="00611584" w:rsidP="00D70383">
      <w:pPr>
        <w:spacing w:after="0"/>
        <w:rPr>
          <w:rFonts w:ascii="Arial" w:hAnsi="Arial" w:cs="Arial"/>
        </w:rPr>
      </w:pPr>
      <w:r w:rsidRPr="006E78D3">
        <w:rPr>
          <w:rFonts w:ascii="Arial" w:hAnsi="Arial" w:cs="Arial"/>
          <w:b/>
        </w:rPr>
        <w:t xml:space="preserve">Overview: </w:t>
      </w:r>
    </w:p>
    <w:p w14:paraId="31F6368C" w14:textId="77777777" w:rsidR="00D70383" w:rsidRPr="006E78D3" w:rsidRDefault="00D70383" w:rsidP="00D70383">
      <w:pPr>
        <w:spacing w:after="0"/>
        <w:rPr>
          <w:rFonts w:ascii="Arial" w:hAnsi="Arial" w:cs="Arial"/>
        </w:rPr>
      </w:pPr>
    </w:p>
    <w:p w14:paraId="3373376C" w14:textId="77777777" w:rsidR="0085711D" w:rsidRDefault="00FA0208" w:rsidP="00D70383">
      <w:pPr>
        <w:spacing w:after="0"/>
        <w:rPr>
          <w:ins w:id="1" w:author="Jonathan Flombaum" w:date="2015-03-17T15:17:00Z"/>
          <w:rFonts w:ascii="Arial" w:hAnsi="Arial" w:cs="Arial"/>
        </w:rPr>
      </w:pPr>
      <w:r w:rsidRPr="006E78D3">
        <w:rPr>
          <w:rFonts w:ascii="Arial" w:hAnsi="Arial" w:cs="Arial"/>
        </w:rPr>
        <w:t xml:space="preserve">Long-term memory is a critical feature of human cognition, and it has been a prominent focus of research in experimental psychology. Many paradigms designed to tap long-term memory rely on asking participants to learn or study content, </w:t>
      </w:r>
      <w:r w:rsidR="003A7578" w:rsidRPr="006E78D3">
        <w:rPr>
          <w:rFonts w:ascii="Arial" w:hAnsi="Arial" w:cs="Arial"/>
        </w:rPr>
        <w:t xml:space="preserve">then </w:t>
      </w:r>
      <w:r w:rsidRPr="006E78D3">
        <w:rPr>
          <w:rFonts w:ascii="Arial" w:hAnsi="Arial" w:cs="Arial"/>
        </w:rPr>
        <w:t xml:space="preserve">testing memory </w:t>
      </w:r>
      <w:r w:rsidR="00884DE6" w:rsidRPr="006E78D3">
        <w:rPr>
          <w:rFonts w:ascii="Arial" w:hAnsi="Arial" w:cs="Arial"/>
        </w:rPr>
        <w:t>about</w:t>
      </w:r>
      <w:r w:rsidRPr="006E78D3">
        <w:rPr>
          <w:rFonts w:ascii="Arial" w:hAnsi="Arial" w:cs="Arial"/>
        </w:rPr>
        <w:t xml:space="preserve"> that content. This is a good approach if one wants to understand how memory supports educational achievement, for example, where explicit study is part of the process. But</w:t>
      </w:r>
      <w:r w:rsidR="00884DE6" w:rsidRPr="006E78D3">
        <w:rPr>
          <w:rFonts w:ascii="Arial" w:hAnsi="Arial" w:cs="Arial"/>
        </w:rPr>
        <w:t>,</w:t>
      </w:r>
      <w:r w:rsidRPr="006E78D3">
        <w:rPr>
          <w:rFonts w:ascii="Arial" w:hAnsi="Arial" w:cs="Arial"/>
        </w:rPr>
        <w:t xml:space="preserve"> in day-to-day life, </w:t>
      </w:r>
      <w:r w:rsidR="00884DE6" w:rsidRPr="006E78D3">
        <w:rPr>
          <w:rFonts w:ascii="Arial" w:hAnsi="Arial" w:cs="Arial"/>
        </w:rPr>
        <w:t>people</w:t>
      </w:r>
      <w:r w:rsidRPr="006E78D3">
        <w:rPr>
          <w:rFonts w:ascii="Arial" w:hAnsi="Arial" w:cs="Arial"/>
        </w:rPr>
        <w:t xml:space="preserve"> </w:t>
      </w:r>
      <w:r w:rsidR="003A7578" w:rsidRPr="006E78D3">
        <w:rPr>
          <w:rFonts w:ascii="Arial" w:hAnsi="Arial" w:cs="Arial"/>
        </w:rPr>
        <w:t xml:space="preserve">often </w:t>
      </w:r>
      <w:r w:rsidRPr="006E78D3">
        <w:rPr>
          <w:rFonts w:ascii="Arial" w:hAnsi="Arial" w:cs="Arial"/>
        </w:rPr>
        <w:t>form new memories —</w:t>
      </w:r>
      <w:r w:rsidR="00884DE6" w:rsidRPr="006E78D3">
        <w:rPr>
          <w:rFonts w:ascii="Arial" w:hAnsi="Arial" w:cs="Arial"/>
        </w:rPr>
        <w:t xml:space="preserve"> </w:t>
      </w:r>
      <w:r w:rsidRPr="006E78D3">
        <w:rPr>
          <w:rFonts w:ascii="Arial" w:hAnsi="Arial" w:cs="Arial"/>
        </w:rPr>
        <w:t>many of which last for a long time</w:t>
      </w:r>
      <w:r w:rsidR="00884DE6" w:rsidRPr="006E78D3">
        <w:rPr>
          <w:rFonts w:ascii="Arial" w:hAnsi="Arial" w:cs="Arial"/>
        </w:rPr>
        <w:t xml:space="preserve"> </w:t>
      </w:r>
      <w:r w:rsidRPr="006E78D3">
        <w:rPr>
          <w:rFonts w:ascii="Arial" w:hAnsi="Arial" w:cs="Arial"/>
        </w:rPr>
        <w:t>— incidentally</w:t>
      </w:r>
      <w:r w:rsidRPr="006E78D3">
        <w:rPr>
          <w:rFonts w:ascii="Arial" w:hAnsi="Arial" w:cs="Arial"/>
          <w:i/>
        </w:rPr>
        <w:t xml:space="preserve">. </w:t>
      </w:r>
      <w:r w:rsidRPr="006E78D3">
        <w:rPr>
          <w:rFonts w:ascii="Arial" w:hAnsi="Arial" w:cs="Arial"/>
        </w:rPr>
        <w:t xml:space="preserve">People </w:t>
      </w:r>
      <w:r w:rsidR="00693227" w:rsidRPr="006E78D3">
        <w:rPr>
          <w:rFonts w:ascii="Arial" w:hAnsi="Arial" w:cs="Arial"/>
        </w:rPr>
        <w:t>do not</w:t>
      </w:r>
      <w:r w:rsidRPr="006E78D3">
        <w:rPr>
          <w:rFonts w:ascii="Arial" w:hAnsi="Arial" w:cs="Arial"/>
        </w:rPr>
        <w:t xml:space="preserve"> remember what they read in a magazine, the moment a partner was met, or the plot of a favorite story because they </w:t>
      </w:r>
      <w:r w:rsidRPr="006E78D3">
        <w:rPr>
          <w:rFonts w:ascii="Arial" w:hAnsi="Arial" w:cs="Arial"/>
          <w:i/>
        </w:rPr>
        <w:t>try to</w:t>
      </w:r>
      <w:r w:rsidRPr="006E78D3">
        <w:rPr>
          <w:rFonts w:ascii="Arial" w:hAnsi="Arial" w:cs="Arial"/>
        </w:rPr>
        <w:t>. Somehow</w:t>
      </w:r>
      <w:r w:rsidR="00693227" w:rsidRPr="006E78D3">
        <w:rPr>
          <w:rFonts w:ascii="Arial" w:hAnsi="Arial" w:cs="Arial"/>
        </w:rPr>
        <w:t>,</w:t>
      </w:r>
      <w:r w:rsidRPr="006E78D3">
        <w:rPr>
          <w:rFonts w:ascii="Arial" w:hAnsi="Arial" w:cs="Arial"/>
        </w:rPr>
        <w:t xml:space="preserve"> a good deal of experience just gets encoded into memory as life goes by. </w:t>
      </w:r>
      <w:r w:rsidR="00693227" w:rsidRPr="006E78D3">
        <w:rPr>
          <w:rFonts w:ascii="Arial" w:hAnsi="Arial" w:cs="Arial"/>
        </w:rPr>
        <w:t xml:space="preserve">To study this side of long-term memory, experimental psychologists use something called an </w:t>
      </w:r>
      <w:del w:id="2" w:author="Jacob Roundy" w:date="2015-03-21T12:02:00Z">
        <w:r w:rsidR="00873A7F" w:rsidRPr="006E78D3" w:rsidDel="009768D0">
          <w:rPr>
            <w:rFonts w:ascii="Arial" w:hAnsi="Arial" w:cs="Arial"/>
          </w:rPr>
          <w:delText>“</w:delText>
        </w:r>
      </w:del>
      <w:r w:rsidR="00693227" w:rsidRPr="006E78D3">
        <w:rPr>
          <w:rFonts w:ascii="Arial" w:hAnsi="Arial" w:cs="Arial"/>
        </w:rPr>
        <w:t>incidental</w:t>
      </w:r>
      <w:ins w:id="3" w:author="Jessica Stanis" w:date="2015-03-12T16:04:00Z">
        <w:r w:rsidR="007158AB">
          <w:rPr>
            <w:rFonts w:ascii="Arial" w:hAnsi="Arial" w:cs="Arial"/>
          </w:rPr>
          <w:t>-</w:t>
        </w:r>
      </w:ins>
      <w:r w:rsidR="00693227" w:rsidRPr="006E78D3">
        <w:rPr>
          <w:rFonts w:ascii="Arial" w:hAnsi="Arial" w:cs="Arial"/>
        </w:rPr>
        <w:t>encoding paradigm.</w:t>
      </w:r>
      <w:del w:id="4" w:author="Jacob Roundy" w:date="2015-03-21T12:02:00Z">
        <w:r w:rsidR="00873A7F" w:rsidRPr="006E78D3" w:rsidDel="009768D0">
          <w:rPr>
            <w:rFonts w:ascii="Arial" w:hAnsi="Arial" w:cs="Arial"/>
          </w:rPr>
          <w:delText>”</w:delText>
        </w:r>
      </w:del>
      <w:ins w:id="5" w:author="Jonathan Flombaum" w:date="2015-03-17T15:15:00Z">
        <w:r w:rsidR="00EC02AE">
          <w:rPr>
            <w:rFonts w:ascii="Arial" w:hAnsi="Arial" w:cs="Arial"/>
          </w:rPr>
          <w:t xml:space="preserve"> </w:t>
        </w:r>
      </w:ins>
    </w:p>
    <w:p w14:paraId="3DE14E2B" w14:textId="77777777" w:rsidR="0085711D" w:rsidRDefault="0085711D" w:rsidP="00D70383">
      <w:pPr>
        <w:spacing w:after="0"/>
        <w:rPr>
          <w:ins w:id="6" w:author="Jonathan Flombaum" w:date="2015-03-17T15:17:00Z"/>
          <w:rFonts w:ascii="Arial" w:hAnsi="Arial" w:cs="Arial"/>
        </w:rPr>
      </w:pPr>
    </w:p>
    <w:p w14:paraId="7E7036E0" w14:textId="12FF5F1E" w:rsidR="00D70383" w:rsidRPr="006E78D3" w:rsidRDefault="00EC02AE" w:rsidP="00D70383">
      <w:pPr>
        <w:spacing w:after="0"/>
        <w:rPr>
          <w:rFonts w:ascii="Arial" w:hAnsi="Arial" w:cs="Arial"/>
        </w:rPr>
      </w:pPr>
      <w:ins w:id="7" w:author="Jonathan Flombaum" w:date="2015-03-17T15:15:00Z">
        <w:r>
          <w:rPr>
            <w:rFonts w:ascii="Arial" w:hAnsi="Arial" w:cs="Arial"/>
          </w:rPr>
          <w:t xml:space="preserve">The paradigm is especially useful for investigating the kinds of experiences that tend to produce strong long-term memories. </w:t>
        </w:r>
        <w:r w:rsidR="0085711D">
          <w:rPr>
            <w:rFonts w:ascii="Arial" w:hAnsi="Arial" w:cs="Arial"/>
          </w:rPr>
          <w:t>Researchers think about experiences in terms of the kind of engagement they demand —</w:t>
        </w:r>
      </w:ins>
      <w:ins w:id="8" w:author="Jacob Roundy" w:date="2015-03-21T12:03:00Z">
        <w:r w:rsidR="009768D0">
          <w:rPr>
            <w:rFonts w:ascii="Arial" w:hAnsi="Arial" w:cs="Arial"/>
          </w:rPr>
          <w:t xml:space="preserve"> </w:t>
        </w:r>
      </w:ins>
      <w:ins w:id="9" w:author="Jonathan Flombaum" w:date="2015-03-17T15:15:00Z">
        <w:r w:rsidR="0085711D">
          <w:rPr>
            <w:rFonts w:ascii="Arial" w:hAnsi="Arial" w:cs="Arial"/>
          </w:rPr>
          <w:t>personal, purely intellectual, deep</w:t>
        </w:r>
      </w:ins>
      <w:ins w:id="10" w:author="Jacob Roundy" w:date="2015-03-21T12:03:00Z">
        <w:r w:rsidR="009768D0">
          <w:rPr>
            <w:rFonts w:ascii="Arial" w:hAnsi="Arial" w:cs="Arial"/>
          </w:rPr>
          <w:t>,</w:t>
        </w:r>
      </w:ins>
      <w:ins w:id="11" w:author="Jonathan Flombaum" w:date="2015-03-17T15:15:00Z">
        <w:r w:rsidR="0085711D">
          <w:rPr>
            <w:rFonts w:ascii="Arial" w:hAnsi="Arial" w:cs="Arial"/>
          </w:rPr>
          <w:t xml:space="preserve"> or shallow</w:t>
        </w:r>
      </w:ins>
      <w:ins w:id="12" w:author="Jacob Roundy" w:date="2015-03-21T12:04:00Z">
        <w:r w:rsidR="009768D0">
          <w:rPr>
            <w:rFonts w:ascii="Arial" w:hAnsi="Arial" w:cs="Arial"/>
          </w:rPr>
          <w:t>,</w:t>
        </w:r>
      </w:ins>
      <w:ins w:id="13" w:author="Jonathan Flombaum" w:date="2015-03-17T15:16:00Z">
        <w:r w:rsidR="0085711D">
          <w:rPr>
            <w:rFonts w:ascii="Arial" w:hAnsi="Arial" w:cs="Arial"/>
          </w:rPr>
          <w:t xml:space="preserve"> for example. The incidental-encoding paradigm can be used to contrast long-term memory formation </w:t>
        </w:r>
      </w:ins>
      <w:ins w:id="14" w:author="Jonathan Flombaum" w:date="2015-03-17T15:17:00Z">
        <w:r w:rsidR="00666AC0">
          <w:rPr>
            <w:rFonts w:ascii="Arial" w:hAnsi="Arial" w:cs="Arial"/>
          </w:rPr>
          <w:t>during different kinds of engagement by varying the cover task used to expose an individual to stimuli. A cover task is a task that a participant is asked to complete</w:t>
        </w:r>
      </w:ins>
      <w:ins w:id="15" w:author="Jacob Roundy" w:date="2015-03-21T12:05:00Z">
        <w:r w:rsidR="009768D0">
          <w:rPr>
            <w:rFonts w:ascii="Arial" w:hAnsi="Arial" w:cs="Arial"/>
          </w:rPr>
          <w:t xml:space="preserve"> without</w:t>
        </w:r>
      </w:ins>
      <w:ins w:id="16" w:author="Jonathan Flombaum" w:date="2015-03-17T15:17:00Z">
        <w:del w:id="17" w:author="Jacob Roundy" w:date="2015-03-21T12:05:00Z">
          <w:r w:rsidR="00666AC0" w:rsidDel="009768D0">
            <w:rPr>
              <w:rFonts w:ascii="Arial" w:hAnsi="Arial" w:cs="Arial"/>
            </w:rPr>
            <w:delText>, not</w:delText>
          </w:r>
        </w:del>
        <w:r w:rsidR="00666AC0">
          <w:rPr>
            <w:rFonts w:ascii="Arial" w:hAnsi="Arial" w:cs="Arial"/>
          </w:rPr>
          <w:t xml:space="preserve"> knowing that memory for the stimuli in the task </w:t>
        </w:r>
      </w:ins>
      <w:r w:rsidR="009768D0">
        <w:rPr>
          <w:rFonts w:ascii="Arial" w:hAnsi="Arial" w:cs="Arial"/>
        </w:rPr>
        <w:t>is</w:t>
      </w:r>
      <w:ins w:id="18" w:author="Jonathan Flombaum" w:date="2015-03-17T15:17:00Z">
        <w:r w:rsidR="00666AC0">
          <w:rPr>
            <w:rFonts w:ascii="Arial" w:hAnsi="Arial" w:cs="Arial"/>
          </w:rPr>
          <w:t xml:space="preserve"> tested later. </w:t>
        </w:r>
      </w:ins>
    </w:p>
    <w:p w14:paraId="272BF67D" w14:textId="77777777" w:rsidR="00FA0208" w:rsidRPr="006E78D3" w:rsidRDefault="00FA0208" w:rsidP="00D70383">
      <w:pPr>
        <w:spacing w:after="0"/>
        <w:rPr>
          <w:rFonts w:ascii="Arial" w:hAnsi="Arial" w:cs="Arial"/>
        </w:rPr>
      </w:pPr>
    </w:p>
    <w:p w14:paraId="56A9CEF5" w14:textId="67F98C00" w:rsidR="00FA0208" w:rsidRPr="006E78D3" w:rsidRDefault="00FA0208" w:rsidP="00D70383">
      <w:pPr>
        <w:spacing w:after="0"/>
        <w:rPr>
          <w:rFonts w:ascii="Arial" w:hAnsi="Arial" w:cs="Arial"/>
        </w:rPr>
      </w:pPr>
      <w:r w:rsidRPr="006E78D3">
        <w:rPr>
          <w:rFonts w:ascii="Arial" w:hAnsi="Arial" w:cs="Arial"/>
        </w:rPr>
        <w:t>This video demons</w:t>
      </w:r>
      <w:r w:rsidR="006C05BF" w:rsidRPr="006E78D3">
        <w:rPr>
          <w:rFonts w:ascii="Arial" w:hAnsi="Arial" w:cs="Arial"/>
        </w:rPr>
        <w:t>trate</w:t>
      </w:r>
      <w:r w:rsidR="00FF3ADF" w:rsidRPr="006E78D3">
        <w:rPr>
          <w:rFonts w:ascii="Arial" w:hAnsi="Arial" w:cs="Arial"/>
        </w:rPr>
        <w:t xml:space="preserve">s </w:t>
      </w:r>
      <w:del w:id="19" w:author="Jonathan Flombaum" w:date="2015-03-17T15:09:00Z">
        <w:r w:rsidR="00FF3ADF" w:rsidRPr="006E78D3" w:rsidDel="00690D56">
          <w:rPr>
            <w:rFonts w:ascii="Arial" w:hAnsi="Arial" w:cs="Arial"/>
          </w:rPr>
          <w:delText>the</w:delText>
        </w:r>
        <w:r w:rsidR="006C05BF" w:rsidRPr="006E78D3" w:rsidDel="00690D56">
          <w:rPr>
            <w:rFonts w:ascii="Arial" w:hAnsi="Arial" w:cs="Arial"/>
          </w:rPr>
          <w:delText xml:space="preserve"> </w:delText>
        </w:r>
      </w:del>
      <w:r w:rsidR="006C05BF" w:rsidRPr="006E78D3">
        <w:rPr>
          <w:rFonts w:ascii="Arial" w:hAnsi="Arial" w:cs="Arial"/>
        </w:rPr>
        <w:t xml:space="preserve">standard procedures for </w:t>
      </w:r>
      <w:r w:rsidR="00693227" w:rsidRPr="006E78D3">
        <w:rPr>
          <w:rFonts w:ascii="Arial" w:hAnsi="Arial" w:cs="Arial"/>
        </w:rPr>
        <w:t xml:space="preserve">using </w:t>
      </w:r>
      <w:r w:rsidR="006C05BF" w:rsidRPr="006E78D3">
        <w:rPr>
          <w:rFonts w:ascii="Arial" w:hAnsi="Arial" w:cs="Arial"/>
        </w:rPr>
        <w:t xml:space="preserve">the incidental encoding paradigm </w:t>
      </w:r>
      <w:ins w:id="20" w:author="Jonathan Flombaum" w:date="2015-03-17T15:18:00Z">
        <w:r w:rsidR="00666AC0">
          <w:rPr>
            <w:rFonts w:ascii="Arial" w:hAnsi="Arial" w:cs="Arial"/>
          </w:rPr>
          <w:t xml:space="preserve">and two different cover tasks </w:t>
        </w:r>
      </w:ins>
      <w:r w:rsidR="006C05BF" w:rsidRPr="006E78D3">
        <w:rPr>
          <w:rFonts w:ascii="Arial" w:hAnsi="Arial" w:cs="Arial"/>
        </w:rPr>
        <w:t xml:space="preserve">to investigate </w:t>
      </w:r>
      <w:r w:rsidR="00693227" w:rsidRPr="006E78D3">
        <w:rPr>
          <w:rFonts w:ascii="Arial" w:hAnsi="Arial" w:cs="Arial"/>
        </w:rPr>
        <w:t>long-term</w:t>
      </w:r>
      <w:r w:rsidR="006C05BF" w:rsidRPr="006E78D3">
        <w:rPr>
          <w:rFonts w:ascii="Arial" w:hAnsi="Arial" w:cs="Arial"/>
        </w:rPr>
        <w:t xml:space="preserve"> memory when explicit study of a stimulus is not demanded. </w:t>
      </w:r>
    </w:p>
    <w:p w14:paraId="72C914B2" w14:textId="77777777" w:rsidR="00FA0208" w:rsidRPr="006E78D3" w:rsidRDefault="00FA0208" w:rsidP="00D70383">
      <w:pPr>
        <w:spacing w:after="0"/>
        <w:rPr>
          <w:rFonts w:ascii="Arial" w:hAnsi="Arial" w:cs="Arial"/>
          <w:b/>
        </w:rPr>
      </w:pPr>
    </w:p>
    <w:p w14:paraId="0B84EFB7" w14:textId="55C92A35" w:rsidR="00467282" w:rsidRPr="006E78D3" w:rsidRDefault="000331A6" w:rsidP="00D70383">
      <w:pPr>
        <w:spacing w:after="0"/>
        <w:rPr>
          <w:rFonts w:ascii="Arial" w:hAnsi="Arial" w:cs="Arial"/>
        </w:rPr>
      </w:pPr>
      <w:r w:rsidRPr="006E78D3">
        <w:rPr>
          <w:rFonts w:ascii="Arial" w:hAnsi="Arial" w:cs="Arial"/>
          <w:b/>
        </w:rPr>
        <w:t>Procedure</w:t>
      </w:r>
      <w:r w:rsidR="006F5BD1" w:rsidRPr="006E78D3">
        <w:rPr>
          <w:rFonts w:ascii="Arial" w:hAnsi="Arial" w:cs="Arial"/>
          <w:b/>
        </w:rPr>
        <w:t>:</w:t>
      </w:r>
      <w:r w:rsidR="00467282" w:rsidRPr="006E78D3">
        <w:rPr>
          <w:rFonts w:ascii="Arial" w:hAnsi="Arial" w:cs="Arial"/>
        </w:rPr>
        <w:t xml:space="preserve"> </w:t>
      </w:r>
    </w:p>
    <w:p w14:paraId="4D976669" w14:textId="77777777" w:rsidR="00D70383" w:rsidRPr="006E78D3" w:rsidRDefault="00D70383" w:rsidP="00D70383">
      <w:pPr>
        <w:spacing w:after="0"/>
        <w:rPr>
          <w:rFonts w:ascii="Arial" w:hAnsi="Arial" w:cs="Arial"/>
        </w:rPr>
      </w:pPr>
    </w:p>
    <w:p w14:paraId="716D4D6D" w14:textId="69F0B153" w:rsidR="008376E1" w:rsidRPr="006E78D3" w:rsidRDefault="00ED2850" w:rsidP="00D70383">
      <w:pPr>
        <w:pStyle w:val="ListParagraph"/>
        <w:widowControl w:val="0"/>
        <w:numPr>
          <w:ilvl w:val="0"/>
          <w:numId w:val="1"/>
        </w:numPr>
        <w:autoSpaceDE w:val="0"/>
        <w:autoSpaceDN w:val="0"/>
        <w:adjustRightInd w:val="0"/>
        <w:spacing w:after="0"/>
        <w:rPr>
          <w:rFonts w:ascii="Arial" w:hAnsi="Arial" w:cs="Arial"/>
          <w:lang w:val="en-GB"/>
        </w:rPr>
      </w:pPr>
      <w:r w:rsidRPr="006E78D3">
        <w:rPr>
          <w:rFonts w:ascii="Arial" w:hAnsi="Arial" w:cs="Arial"/>
          <w:lang w:val="en-GB"/>
        </w:rPr>
        <w:t xml:space="preserve">Stimulus </w:t>
      </w:r>
      <w:r w:rsidR="008E7D63" w:rsidRPr="006E78D3">
        <w:rPr>
          <w:rFonts w:ascii="Arial" w:hAnsi="Arial" w:cs="Arial"/>
          <w:lang w:val="en-GB"/>
        </w:rPr>
        <w:t>and Apparatus</w:t>
      </w:r>
      <w:ins w:id="21" w:author="Jacob Roundy" w:date="2015-03-21T12:08:00Z">
        <w:r w:rsidR="009768D0">
          <w:rPr>
            <w:rFonts w:ascii="Arial" w:hAnsi="Arial" w:cs="Arial"/>
            <w:lang w:val="en-GB"/>
          </w:rPr>
          <w:t>.</w:t>
        </w:r>
      </w:ins>
      <w:del w:id="22" w:author="Jessica Stanis" w:date="2015-03-12T16:04:00Z">
        <w:r w:rsidR="00FF3ADF" w:rsidRPr="006E78D3" w:rsidDel="007158AB">
          <w:rPr>
            <w:rFonts w:ascii="Arial" w:hAnsi="Arial" w:cs="Arial"/>
            <w:lang w:val="en-GB"/>
          </w:rPr>
          <w:delText>.</w:delText>
        </w:r>
      </w:del>
    </w:p>
    <w:p w14:paraId="72D89755" w14:textId="77777777" w:rsidR="006F5BD1" w:rsidRPr="006E78D3" w:rsidRDefault="006F5BD1" w:rsidP="00D07A4B">
      <w:pPr>
        <w:pStyle w:val="ListParagraph"/>
        <w:widowControl w:val="0"/>
        <w:autoSpaceDE w:val="0"/>
        <w:autoSpaceDN w:val="0"/>
        <w:adjustRightInd w:val="0"/>
        <w:spacing w:after="0"/>
        <w:ind w:left="1440"/>
        <w:rPr>
          <w:rFonts w:ascii="Arial" w:hAnsi="Arial" w:cs="Arial"/>
          <w:lang w:val="en-GB"/>
        </w:rPr>
      </w:pPr>
    </w:p>
    <w:p w14:paraId="6DA1C89B" w14:textId="3BD241BC" w:rsidR="00A24CFD" w:rsidRPr="006E78D3" w:rsidRDefault="00FF3ADF" w:rsidP="00D70383">
      <w:pPr>
        <w:pStyle w:val="ListParagraph"/>
        <w:widowControl w:val="0"/>
        <w:numPr>
          <w:ilvl w:val="1"/>
          <w:numId w:val="1"/>
        </w:numPr>
        <w:autoSpaceDE w:val="0"/>
        <w:autoSpaceDN w:val="0"/>
        <w:adjustRightInd w:val="0"/>
        <w:spacing w:after="0"/>
        <w:rPr>
          <w:rFonts w:ascii="Arial" w:hAnsi="Arial" w:cs="Arial"/>
          <w:lang w:val="en-GB"/>
        </w:rPr>
      </w:pPr>
      <w:r w:rsidRPr="006E78D3">
        <w:rPr>
          <w:rFonts w:ascii="Arial" w:hAnsi="Arial" w:cs="Arial"/>
          <w:lang w:val="en-GB"/>
        </w:rPr>
        <w:t>R</w:t>
      </w:r>
      <w:r w:rsidR="008E7D63" w:rsidRPr="006E78D3">
        <w:rPr>
          <w:rFonts w:ascii="Arial" w:hAnsi="Arial" w:cs="Arial"/>
          <w:lang w:val="en-GB"/>
        </w:rPr>
        <w:t xml:space="preserve">un </w:t>
      </w:r>
      <w:r w:rsidRPr="006E78D3">
        <w:rPr>
          <w:rFonts w:ascii="Arial" w:hAnsi="Arial" w:cs="Arial"/>
          <w:lang w:val="en-GB"/>
        </w:rPr>
        <w:t xml:space="preserve">the experiment </w:t>
      </w:r>
      <w:r w:rsidR="008E7D63" w:rsidRPr="006E78D3">
        <w:rPr>
          <w:rFonts w:ascii="Arial" w:hAnsi="Arial" w:cs="Arial"/>
          <w:lang w:val="en-GB"/>
        </w:rPr>
        <w:t>on a computer.</w:t>
      </w:r>
    </w:p>
    <w:p w14:paraId="7A32911C" w14:textId="77777777" w:rsidR="006F5BD1" w:rsidRPr="006E78D3" w:rsidRDefault="006F5BD1" w:rsidP="00D07A4B">
      <w:pPr>
        <w:pStyle w:val="ListParagraph"/>
        <w:widowControl w:val="0"/>
        <w:autoSpaceDE w:val="0"/>
        <w:autoSpaceDN w:val="0"/>
        <w:adjustRightInd w:val="0"/>
        <w:spacing w:after="0"/>
        <w:ind w:left="1440"/>
        <w:rPr>
          <w:rFonts w:ascii="Arial" w:hAnsi="Arial" w:cs="Arial"/>
          <w:lang w:val="en-GB"/>
        </w:rPr>
      </w:pPr>
    </w:p>
    <w:p w14:paraId="00F5DB7B" w14:textId="419ADB87" w:rsidR="006F5BD1" w:rsidRPr="006E78D3" w:rsidRDefault="008E7D63" w:rsidP="00D07A4B">
      <w:pPr>
        <w:pStyle w:val="ListParagraph"/>
        <w:widowControl w:val="0"/>
        <w:numPr>
          <w:ilvl w:val="1"/>
          <w:numId w:val="1"/>
        </w:numPr>
        <w:autoSpaceDE w:val="0"/>
        <w:autoSpaceDN w:val="0"/>
        <w:adjustRightInd w:val="0"/>
        <w:spacing w:after="0"/>
        <w:rPr>
          <w:rFonts w:ascii="Arial" w:hAnsi="Arial" w:cs="Arial"/>
          <w:lang w:val="en-GB"/>
        </w:rPr>
      </w:pPr>
      <w:r w:rsidRPr="006E78D3">
        <w:rPr>
          <w:rFonts w:ascii="Arial" w:hAnsi="Arial" w:cs="Arial"/>
          <w:lang w:val="en-GB"/>
        </w:rPr>
        <w:t>Collect a set of pictures of real-world</w:t>
      </w:r>
      <w:ins w:id="23" w:author="Jacob Roundy" w:date="2015-03-21T12:11:00Z">
        <w:r w:rsidR="009768D0">
          <w:rPr>
            <w:rFonts w:ascii="Arial" w:hAnsi="Arial" w:cs="Arial"/>
            <w:lang w:val="en-GB"/>
          </w:rPr>
          <w:t>, everyday</w:t>
        </w:r>
      </w:ins>
      <w:r w:rsidRPr="006E78D3">
        <w:rPr>
          <w:rFonts w:ascii="Arial" w:hAnsi="Arial" w:cs="Arial"/>
          <w:lang w:val="en-GB"/>
        </w:rPr>
        <w:t xml:space="preserve"> objects</w:t>
      </w:r>
      <w:r w:rsidR="004951F2" w:rsidRPr="006E78D3">
        <w:rPr>
          <w:rFonts w:ascii="Arial" w:hAnsi="Arial" w:cs="Arial"/>
          <w:lang w:val="en-GB"/>
        </w:rPr>
        <w:t xml:space="preserve"> (</w:t>
      </w:r>
      <w:r w:rsidR="004951F2" w:rsidRPr="006E78D3">
        <w:rPr>
          <w:rFonts w:ascii="Arial" w:hAnsi="Arial" w:cs="Arial"/>
          <w:b/>
          <w:lang w:val="en-GB"/>
        </w:rPr>
        <w:t>Figure 1</w:t>
      </w:r>
      <w:r w:rsidR="004951F2" w:rsidRPr="006E78D3">
        <w:rPr>
          <w:rFonts w:ascii="Arial" w:hAnsi="Arial" w:cs="Arial"/>
          <w:lang w:val="en-GB"/>
        </w:rPr>
        <w:t>)</w:t>
      </w:r>
      <w:r w:rsidRPr="006E78D3">
        <w:rPr>
          <w:rFonts w:ascii="Arial" w:hAnsi="Arial" w:cs="Arial"/>
          <w:lang w:val="en-GB"/>
        </w:rPr>
        <w:t xml:space="preserve">. </w:t>
      </w:r>
    </w:p>
    <w:p w14:paraId="52ED3683" w14:textId="77777777" w:rsidR="004951F2" w:rsidRPr="006E78D3" w:rsidRDefault="004951F2" w:rsidP="00D07A4B">
      <w:pPr>
        <w:pStyle w:val="ListParagraph"/>
        <w:widowControl w:val="0"/>
        <w:autoSpaceDE w:val="0"/>
        <w:autoSpaceDN w:val="0"/>
        <w:adjustRightInd w:val="0"/>
        <w:spacing w:after="0"/>
        <w:ind w:left="1440"/>
        <w:rPr>
          <w:rFonts w:ascii="Arial" w:hAnsi="Arial" w:cs="Arial"/>
          <w:lang w:val="en-GB"/>
        </w:rPr>
      </w:pPr>
    </w:p>
    <w:p w14:paraId="07C3CE97" w14:textId="0D593470" w:rsidR="008E7D63" w:rsidRPr="006E78D3" w:rsidRDefault="008109B5" w:rsidP="00D70383">
      <w:pPr>
        <w:pStyle w:val="ListParagraph"/>
        <w:widowControl w:val="0"/>
        <w:numPr>
          <w:ilvl w:val="1"/>
          <w:numId w:val="1"/>
        </w:numPr>
        <w:autoSpaceDE w:val="0"/>
        <w:autoSpaceDN w:val="0"/>
        <w:adjustRightInd w:val="0"/>
        <w:spacing w:after="0"/>
        <w:rPr>
          <w:rFonts w:ascii="Arial" w:hAnsi="Arial" w:cs="Arial"/>
          <w:lang w:val="en-GB"/>
        </w:rPr>
      </w:pPr>
      <w:del w:id="24" w:author="Jonathan Flombaum" w:date="2015-03-17T15:10:00Z">
        <w:r w:rsidRPr="006E78D3" w:rsidDel="00690D56">
          <w:rPr>
            <w:rFonts w:ascii="Arial" w:hAnsi="Arial" w:cs="Arial"/>
            <w:lang w:val="en-GB"/>
          </w:rPr>
          <w:delText xml:space="preserve">The experiment </w:delText>
        </w:r>
        <w:r w:rsidR="006463D7" w:rsidRPr="006E78D3" w:rsidDel="00690D56">
          <w:rPr>
            <w:rFonts w:ascii="Arial" w:hAnsi="Arial" w:cs="Arial"/>
            <w:lang w:val="en-GB"/>
          </w:rPr>
          <w:delText>has</w:delText>
        </w:r>
        <w:r w:rsidRPr="006E78D3" w:rsidDel="00690D56">
          <w:rPr>
            <w:rFonts w:ascii="Arial" w:hAnsi="Arial" w:cs="Arial"/>
            <w:lang w:val="en-GB"/>
          </w:rPr>
          <w:delText xml:space="preserve"> two phases. </w:delText>
        </w:r>
        <w:commentRangeStart w:id="25"/>
        <w:r w:rsidRPr="006E78D3" w:rsidDel="00690D56">
          <w:rPr>
            <w:rFonts w:ascii="Arial" w:hAnsi="Arial" w:cs="Arial"/>
            <w:lang w:val="en-GB"/>
          </w:rPr>
          <w:delText xml:space="preserve">The second </w:delText>
        </w:r>
        <w:commentRangeEnd w:id="25"/>
        <w:r w:rsidR="007158AB" w:rsidDel="00690D56">
          <w:rPr>
            <w:rStyle w:val="CommentReference"/>
          </w:rPr>
          <w:commentReference w:id="25"/>
        </w:r>
        <w:r w:rsidRPr="006E78D3" w:rsidDel="00690D56">
          <w:rPr>
            <w:rFonts w:ascii="Arial" w:hAnsi="Arial" w:cs="Arial"/>
            <w:lang w:val="en-GB"/>
          </w:rPr>
          <w:delText xml:space="preserve">is a surprise test phase. </w:delText>
        </w:r>
        <w:r w:rsidR="00101A5B" w:rsidRPr="006E78D3" w:rsidDel="00690D56">
          <w:rPr>
            <w:rFonts w:ascii="Arial" w:hAnsi="Arial" w:cs="Arial"/>
            <w:lang w:val="en-GB"/>
          </w:rPr>
          <w:delText>For the test phase of this version of</w:delText>
        </w:r>
        <w:r w:rsidRPr="006E78D3" w:rsidDel="00690D56">
          <w:rPr>
            <w:rFonts w:ascii="Arial" w:hAnsi="Arial" w:cs="Arial"/>
            <w:lang w:val="en-GB"/>
          </w:rPr>
          <w:delText xml:space="preserve"> the experiment, use a state discrimination in which observers are asked to discriminate a picture that they saw from a ve</w:delText>
        </w:r>
        <w:r w:rsidR="0031179E" w:rsidRPr="006E78D3" w:rsidDel="00690D56">
          <w:rPr>
            <w:rFonts w:ascii="Arial" w:hAnsi="Arial" w:cs="Arial"/>
            <w:lang w:val="en-GB"/>
          </w:rPr>
          <w:delText>ry similar picture.</w:delText>
        </w:r>
        <w:r w:rsidR="00101A5B" w:rsidRPr="006E78D3" w:rsidDel="00690D56">
          <w:rPr>
            <w:rFonts w:ascii="Arial" w:hAnsi="Arial" w:cs="Arial"/>
            <w:lang w:val="en-GB"/>
          </w:rPr>
          <w:delText xml:space="preserve"> </w:delText>
        </w:r>
      </w:del>
      <w:ins w:id="26" w:author="Jonathan Flombaum" w:date="2015-03-17T15:10:00Z">
        <w:del w:id="27" w:author="Jacob Roundy" w:date="2015-03-21T12:11:00Z">
          <w:r w:rsidR="00690D56" w:rsidDel="009768D0">
            <w:rPr>
              <w:rFonts w:ascii="Arial" w:hAnsi="Arial" w:cs="Arial"/>
              <w:lang w:val="en-GB"/>
            </w:rPr>
            <w:delText>This experiment</w:delText>
          </w:r>
        </w:del>
        <w:del w:id="28" w:author="Jacob Roundy" w:date="2015-03-21T12:08:00Z">
          <w:r w:rsidR="00690D56" w:rsidDel="009768D0">
            <w:rPr>
              <w:rFonts w:ascii="Arial" w:hAnsi="Arial" w:cs="Arial"/>
              <w:lang w:val="en-GB"/>
            </w:rPr>
            <w:delText xml:space="preserve"> will</w:delText>
          </w:r>
        </w:del>
        <w:del w:id="29" w:author="Jacob Roundy" w:date="2015-03-21T12:11:00Z">
          <w:r w:rsidR="00690D56" w:rsidDel="009768D0">
            <w:rPr>
              <w:rFonts w:ascii="Arial" w:hAnsi="Arial" w:cs="Arial"/>
              <w:lang w:val="en-GB"/>
            </w:rPr>
            <w:delText xml:space="preserve"> require a set of images of everyday objects, and f</w:delText>
          </w:r>
        </w:del>
      </w:ins>
      <w:ins w:id="30" w:author="Jacob Roundy" w:date="2015-03-21T12:11:00Z">
        <w:r w:rsidR="009768D0">
          <w:rPr>
            <w:rFonts w:ascii="Arial" w:hAnsi="Arial" w:cs="Arial"/>
            <w:lang w:val="en-GB"/>
          </w:rPr>
          <w:t>F</w:t>
        </w:r>
      </w:ins>
      <w:ins w:id="31" w:author="Jonathan Flombaum" w:date="2015-03-17T15:10:00Z">
        <w:r w:rsidR="00690D56">
          <w:rPr>
            <w:rFonts w:ascii="Arial" w:hAnsi="Arial" w:cs="Arial"/>
            <w:lang w:val="en-GB"/>
          </w:rPr>
          <w:t xml:space="preserve">or </w:t>
        </w:r>
      </w:ins>
      <w:del w:id="32" w:author="Jonathan Flombaum" w:date="2015-03-17T15:10:00Z">
        <w:r w:rsidR="006463D7" w:rsidRPr="006E78D3" w:rsidDel="00690D56">
          <w:rPr>
            <w:rFonts w:ascii="Arial" w:hAnsi="Arial" w:cs="Arial"/>
            <w:lang w:val="en-GB"/>
          </w:rPr>
          <w:delText xml:space="preserve">Therefore, </w:delText>
        </w:r>
      </w:del>
      <w:r w:rsidR="006463D7" w:rsidRPr="006E78D3">
        <w:rPr>
          <w:rFonts w:ascii="Arial" w:hAnsi="Arial" w:cs="Arial"/>
          <w:lang w:val="en-GB"/>
        </w:rPr>
        <w:t>e</w:t>
      </w:r>
      <w:r w:rsidR="00101A5B" w:rsidRPr="006E78D3">
        <w:rPr>
          <w:rFonts w:ascii="Arial" w:hAnsi="Arial" w:cs="Arial"/>
          <w:lang w:val="en-GB"/>
        </w:rPr>
        <w:t>ach</w:t>
      </w:r>
      <w:ins w:id="33" w:author="Jonathan Flombaum" w:date="2015-03-17T15:10:00Z">
        <w:r w:rsidR="00690D56">
          <w:rPr>
            <w:rFonts w:ascii="Arial" w:hAnsi="Arial" w:cs="Arial"/>
            <w:lang w:val="en-GB"/>
          </w:rPr>
          <w:t xml:space="preserve"> </w:t>
        </w:r>
        <w:r w:rsidR="000F7105">
          <w:rPr>
            <w:rFonts w:ascii="Arial" w:hAnsi="Arial" w:cs="Arial"/>
            <w:lang w:val="en-GB"/>
          </w:rPr>
          <w:t>such</w:t>
        </w:r>
      </w:ins>
      <w:r w:rsidR="00101A5B" w:rsidRPr="006E78D3">
        <w:rPr>
          <w:rFonts w:ascii="Arial" w:hAnsi="Arial" w:cs="Arial"/>
          <w:lang w:val="en-GB"/>
        </w:rPr>
        <w:t xml:space="preserve"> image</w:t>
      </w:r>
      <w:ins w:id="34" w:author="Jacob Roundy" w:date="2015-03-21T12:09:00Z">
        <w:r w:rsidR="009768D0">
          <w:rPr>
            <w:rFonts w:ascii="Arial" w:hAnsi="Arial" w:cs="Arial"/>
            <w:lang w:val="en-GB"/>
          </w:rPr>
          <w:t>,</w:t>
        </w:r>
      </w:ins>
      <w:r w:rsidR="00101A5B" w:rsidRPr="006E78D3">
        <w:rPr>
          <w:rFonts w:ascii="Arial" w:hAnsi="Arial" w:cs="Arial"/>
          <w:lang w:val="en-GB"/>
        </w:rPr>
        <w:t xml:space="preserve"> </w:t>
      </w:r>
      <w:ins w:id="35" w:author="Jacob Roundy" w:date="2015-03-21T12:11:00Z">
        <w:r w:rsidR="009768D0">
          <w:rPr>
            <w:rFonts w:ascii="Arial" w:hAnsi="Arial" w:cs="Arial"/>
            <w:lang w:val="en-GB"/>
          </w:rPr>
          <w:t xml:space="preserve">create </w:t>
        </w:r>
      </w:ins>
      <w:del w:id="36" w:author="Jonathan Flombaum" w:date="2015-03-17T15:10:00Z">
        <w:r w:rsidR="00101A5B" w:rsidRPr="006E78D3" w:rsidDel="00690D56">
          <w:rPr>
            <w:rFonts w:ascii="Arial" w:hAnsi="Arial" w:cs="Arial"/>
            <w:lang w:val="en-GB"/>
          </w:rPr>
          <w:delText>need</w:delText>
        </w:r>
        <w:r w:rsidR="0031179E" w:rsidRPr="006E78D3" w:rsidDel="00690D56">
          <w:rPr>
            <w:rFonts w:ascii="Arial" w:hAnsi="Arial" w:cs="Arial"/>
            <w:lang w:val="en-GB"/>
          </w:rPr>
          <w:delText>s</w:delText>
        </w:r>
        <w:r w:rsidR="00101A5B" w:rsidRPr="006E78D3" w:rsidDel="00690D56">
          <w:rPr>
            <w:rFonts w:ascii="Arial" w:hAnsi="Arial" w:cs="Arial"/>
            <w:lang w:val="en-GB"/>
          </w:rPr>
          <w:delText xml:space="preserve"> </w:delText>
        </w:r>
      </w:del>
      <w:r w:rsidR="00101A5B" w:rsidRPr="006E78D3">
        <w:rPr>
          <w:rFonts w:ascii="Arial" w:hAnsi="Arial" w:cs="Arial"/>
          <w:lang w:val="en-GB"/>
        </w:rPr>
        <w:t xml:space="preserve">a paired case in which the object </w:t>
      </w:r>
      <w:r w:rsidR="0031179E" w:rsidRPr="006E78D3">
        <w:rPr>
          <w:rFonts w:ascii="Arial" w:hAnsi="Arial" w:cs="Arial"/>
          <w:lang w:val="en-GB"/>
        </w:rPr>
        <w:t xml:space="preserve">in the picture </w:t>
      </w:r>
      <w:r w:rsidR="00101A5B" w:rsidRPr="006E78D3">
        <w:rPr>
          <w:rFonts w:ascii="Arial" w:hAnsi="Arial" w:cs="Arial"/>
          <w:lang w:val="en-GB"/>
        </w:rPr>
        <w:t>is the same, but in a different state</w:t>
      </w:r>
      <w:r w:rsidR="006463D7" w:rsidRPr="006E78D3">
        <w:rPr>
          <w:rFonts w:ascii="Arial" w:hAnsi="Arial" w:cs="Arial"/>
          <w:lang w:val="en-GB"/>
        </w:rPr>
        <w:t xml:space="preserve"> (</w:t>
      </w:r>
      <w:r w:rsidR="006463D7" w:rsidRPr="006E78D3">
        <w:rPr>
          <w:rFonts w:ascii="Arial" w:hAnsi="Arial" w:cs="Arial"/>
          <w:b/>
          <w:lang w:val="en-GB"/>
        </w:rPr>
        <w:t>Figure 2</w:t>
      </w:r>
      <w:r w:rsidR="006463D7" w:rsidRPr="006E78D3">
        <w:rPr>
          <w:rFonts w:ascii="Arial" w:hAnsi="Arial" w:cs="Arial"/>
          <w:lang w:val="en-GB"/>
        </w:rPr>
        <w:t>).</w:t>
      </w:r>
    </w:p>
    <w:p w14:paraId="6A331BA4" w14:textId="77777777" w:rsidR="004039A5" w:rsidRPr="006E78D3" w:rsidRDefault="004039A5" w:rsidP="00D70383">
      <w:pPr>
        <w:widowControl w:val="0"/>
        <w:autoSpaceDE w:val="0"/>
        <w:autoSpaceDN w:val="0"/>
        <w:adjustRightInd w:val="0"/>
        <w:spacing w:after="0"/>
        <w:rPr>
          <w:rFonts w:ascii="Arial" w:hAnsi="Arial" w:cs="Arial"/>
          <w:lang w:val="en-GB"/>
        </w:rPr>
      </w:pPr>
    </w:p>
    <w:p w14:paraId="3DFA6468" w14:textId="64FFCD0E" w:rsidR="002575A2" w:rsidRPr="006E78D3" w:rsidRDefault="00B33483" w:rsidP="00D70383">
      <w:pPr>
        <w:pStyle w:val="ListParagraph"/>
        <w:widowControl w:val="0"/>
        <w:numPr>
          <w:ilvl w:val="0"/>
          <w:numId w:val="1"/>
        </w:numPr>
        <w:autoSpaceDE w:val="0"/>
        <w:autoSpaceDN w:val="0"/>
        <w:adjustRightInd w:val="0"/>
        <w:spacing w:after="0"/>
        <w:rPr>
          <w:rFonts w:ascii="Arial" w:hAnsi="Arial" w:cs="Arial"/>
          <w:lang w:val="en-GB"/>
        </w:rPr>
      </w:pPr>
      <w:r w:rsidRPr="006E78D3">
        <w:rPr>
          <w:rFonts w:ascii="Arial" w:hAnsi="Arial" w:cs="Arial"/>
          <w:lang w:val="en-GB"/>
        </w:rPr>
        <w:t>Procedure</w:t>
      </w:r>
      <w:r w:rsidR="006463D7" w:rsidRPr="006E78D3">
        <w:rPr>
          <w:rFonts w:ascii="Arial" w:hAnsi="Arial" w:cs="Arial"/>
          <w:lang w:val="en-GB"/>
        </w:rPr>
        <w:t>.</w:t>
      </w:r>
    </w:p>
    <w:p w14:paraId="72F1BE58" w14:textId="77777777" w:rsidR="006F5BD1" w:rsidRPr="006E78D3" w:rsidRDefault="006F5BD1" w:rsidP="00D07A4B">
      <w:pPr>
        <w:pStyle w:val="ListParagraph"/>
        <w:widowControl w:val="0"/>
        <w:autoSpaceDE w:val="0"/>
        <w:autoSpaceDN w:val="0"/>
        <w:adjustRightInd w:val="0"/>
        <w:spacing w:after="0"/>
        <w:ind w:left="1440"/>
        <w:rPr>
          <w:rFonts w:ascii="Arial" w:hAnsi="Arial" w:cs="Arial"/>
          <w:lang w:val="en-GB"/>
        </w:rPr>
      </w:pPr>
    </w:p>
    <w:p w14:paraId="582259D9" w14:textId="6AFA2970" w:rsidR="006818A1" w:rsidRPr="006E78D3" w:rsidRDefault="006818A1" w:rsidP="006818A1">
      <w:pPr>
        <w:pStyle w:val="ListParagraph"/>
        <w:widowControl w:val="0"/>
        <w:numPr>
          <w:ilvl w:val="1"/>
          <w:numId w:val="1"/>
        </w:numPr>
        <w:autoSpaceDE w:val="0"/>
        <w:autoSpaceDN w:val="0"/>
        <w:adjustRightInd w:val="0"/>
        <w:spacing w:after="0"/>
        <w:rPr>
          <w:rFonts w:ascii="Arial" w:hAnsi="Arial" w:cs="Arial"/>
          <w:lang w:val="en-GB"/>
        </w:rPr>
      </w:pPr>
      <w:r w:rsidRPr="006E78D3">
        <w:rPr>
          <w:rFonts w:ascii="Arial" w:hAnsi="Arial" w:cs="Arial"/>
          <w:lang w:val="en-GB"/>
        </w:rPr>
        <w:t xml:space="preserve">The experiment </w:t>
      </w:r>
      <w:r w:rsidR="006463D7" w:rsidRPr="006E78D3">
        <w:rPr>
          <w:rFonts w:ascii="Arial" w:hAnsi="Arial" w:cs="Arial"/>
          <w:lang w:val="en-GB"/>
        </w:rPr>
        <w:t>has</w:t>
      </w:r>
      <w:r w:rsidRPr="006E78D3">
        <w:rPr>
          <w:rFonts w:ascii="Arial" w:hAnsi="Arial" w:cs="Arial"/>
          <w:lang w:val="en-GB"/>
        </w:rPr>
        <w:t xml:space="preserve"> two phases. The first is the incidental encoding phase.</w:t>
      </w:r>
    </w:p>
    <w:p w14:paraId="3F202CCE" w14:textId="77777777" w:rsidR="006F5BD1" w:rsidRPr="006E78D3" w:rsidRDefault="006F5BD1" w:rsidP="00D07A4B">
      <w:pPr>
        <w:pStyle w:val="ListParagraph"/>
        <w:widowControl w:val="0"/>
        <w:autoSpaceDE w:val="0"/>
        <w:autoSpaceDN w:val="0"/>
        <w:adjustRightInd w:val="0"/>
        <w:spacing w:after="0"/>
        <w:ind w:left="1440"/>
        <w:rPr>
          <w:rFonts w:ascii="Arial" w:hAnsi="Arial" w:cs="Arial"/>
          <w:b/>
          <w:lang w:val="en-GB"/>
        </w:rPr>
      </w:pPr>
    </w:p>
    <w:p w14:paraId="3577F13B" w14:textId="2E982C24" w:rsidR="00070399" w:rsidRPr="006E78D3" w:rsidRDefault="00070399" w:rsidP="006818A1">
      <w:pPr>
        <w:pStyle w:val="ListParagraph"/>
        <w:widowControl w:val="0"/>
        <w:numPr>
          <w:ilvl w:val="1"/>
          <w:numId w:val="1"/>
        </w:numPr>
        <w:autoSpaceDE w:val="0"/>
        <w:autoSpaceDN w:val="0"/>
        <w:adjustRightInd w:val="0"/>
        <w:spacing w:after="0"/>
        <w:rPr>
          <w:rFonts w:ascii="Arial" w:hAnsi="Arial" w:cs="Arial"/>
          <w:b/>
          <w:lang w:val="en-GB"/>
        </w:rPr>
      </w:pPr>
      <w:r w:rsidRPr="006E78D3">
        <w:rPr>
          <w:rFonts w:ascii="Arial" w:hAnsi="Arial" w:cs="Arial"/>
          <w:lang w:val="en-GB"/>
        </w:rPr>
        <w:t>Expose the participant to a large set of images without their knowing that they will be tested later.</w:t>
      </w:r>
      <w:r w:rsidR="006818A1" w:rsidRPr="006E78D3">
        <w:rPr>
          <w:rFonts w:ascii="Arial" w:hAnsi="Arial" w:cs="Arial"/>
          <w:lang w:val="en-GB"/>
        </w:rPr>
        <w:t xml:space="preserve"> </w:t>
      </w:r>
      <w:r w:rsidRPr="006E78D3">
        <w:rPr>
          <w:rFonts w:ascii="Arial" w:hAnsi="Arial" w:cs="Arial"/>
          <w:lang w:val="en-GB"/>
        </w:rPr>
        <w:t>This is the goal of the encoding phase, so f</w:t>
      </w:r>
      <w:r w:rsidR="006818A1" w:rsidRPr="006E78D3">
        <w:rPr>
          <w:rFonts w:ascii="Arial" w:hAnsi="Arial" w:cs="Arial"/>
          <w:lang w:val="en-GB"/>
        </w:rPr>
        <w:t xml:space="preserve">or this reason, </w:t>
      </w:r>
      <w:r w:rsidRPr="006E78D3">
        <w:rPr>
          <w:rFonts w:ascii="Arial" w:hAnsi="Arial" w:cs="Arial"/>
          <w:lang w:val="en-GB"/>
        </w:rPr>
        <w:t xml:space="preserve">give </w:t>
      </w:r>
      <w:r w:rsidR="006818A1" w:rsidRPr="006E78D3">
        <w:rPr>
          <w:rFonts w:ascii="Arial" w:hAnsi="Arial" w:cs="Arial"/>
          <w:lang w:val="en-GB"/>
        </w:rPr>
        <w:t>the participant a cover task.</w:t>
      </w:r>
      <w:r w:rsidRPr="006E78D3">
        <w:rPr>
          <w:rFonts w:ascii="Arial" w:hAnsi="Arial" w:cs="Arial"/>
          <w:lang w:val="en-GB"/>
        </w:rPr>
        <w:t xml:space="preserve"> In this case, use</w:t>
      </w:r>
      <w:r w:rsidR="006818A1" w:rsidRPr="006E78D3">
        <w:rPr>
          <w:rFonts w:ascii="Arial" w:hAnsi="Arial" w:cs="Arial"/>
          <w:lang w:val="en-GB"/>
        </w:rPr>
        <w:t xml:space="preserve"> a letter judgment task. </w:t>
      </w:r>
    </w:p>
    <w:p w14:paraId="01D36F8B" w14:textId="77777777" w:rsidR="00070399" w:rsidRPr="006E78D3" w:rsidRDefault="00070399" w:rsidP="00D07A4B">
      <w:pPr>
        <w:pStyle w:val="ListParagraph"/>
        <w:rPr>
          <w:rFonts w:ascii="Arial" w:hAnsi="Arial" w:cs="Arial"/>
          <w:lang w:val="en-GB"/>
        </w:rPr>
      </w:pPr>
    </w:p>
    <w:p w14:paraId="6A4830CC" w14:textId="7B4097C2" w:rsidR="00B66057" w:rsidRPr="00666AC0" w:rsidRDefault="00070399" w:rsidP="00D07A4B">
      <w:pPr>
        <w:pStyle w:val="ListParagraph"/>
        <w:widowControl w:val="0"/>
        <w:numPr>
          <w:ilvl w:val="2"/>
          <w:numId w:val="1"/>
        </w:numPr>
        <w:autoSpaceDE w:val="0"/>
        <w:autoSpaceDN w:val="0"/>
        <w:adjustRightInd w:val="0"/>
        <w:spacing w:after="0"/>
        <w:rPr>
          <w:ins w:id="37" w:author="Jonathan Flombaum" w:date="2015-03-17T15:20:00Z"/>
          <w:rFonts w:ascii="Arial" w:hAnsi="Arial" w:cs="Arial"/>
          <w:b/>
          <w:lang w:val="en-GB"/>
          <w:rPrChange w:id="38" w:author="Jonathan Flombaum" w:date="2015-03-17T15:20:00Z">
            <w:rPr>
              <w:ins w:id="39" w:author="Jonathan Flombaum" w:date="2015-03-17T15:20:00Z"/>
              <w:rFonts w:ascii="Arial" w:hAnsi="Arial" w:cs="Arial"/>
              <w:lang w:val="en-GB"/>
            </w:rPr>
          </w:rPrChange>
        </w:rPr>
      </w:pPr>
      <w:r w:rsidRPr="006E78D3">
        <w:rPr>
          <w:rFonts w:ascii="Arial" w:hAnsi="Arial" w:cs="Arial"/>
          <w:lang w:val="en-GB"/>
        </w:rPr>
        <w:t>Ask t</w:t>
      </w:r>
      <w:r w:rsidR="00D62074" w:rsidRPr="006E78D3">
        <w:rPr>
          <w:rFonts w:ascii="Arial" w:hAnsi="Arial" w:cs="Arial"/>
          <w:lang w:val="en-GB"/>
        </w:rPr>
        <w:t>he participant</w:t>
      </w:r>
      <w:r w:rsidR="00B66057" w:rsidRPr="006E78D3">
        <w:rPr>
          <w:rFonts w:ascii="Arial" w:hAnsi="Arial" w:cs="Arial"/>
          <w:lang w:val="en-GB"/>
        </w:rPr>
        <w:t xml:space="preserve"> to name each object </w:t>
      </w:r>
      <w:r w:rsidRPr="006E78D3">
        <w:rPr>
          <w:rFonts w:ascii="Arial" w:hAnsi="Arial" w:cs="Arial"/>
          <w:lang w:val="en-GB"/>
        </w:rPr>
        <w:t>they</w:t>
      </w:r>
      <w:r w:rsidR="00B66057" w:rsidRPr="006E78D3">
        <w:rPr>
          <w:rFonts w:ascii="Arial" w:hAnsi="Arial" w:cs="Arial"/>
          <w:lang w:val="en-GB"/>
        </w:rPr>
        <w:t xml:space="preserve"> see and to report whether the object’s name has the letter </w:t>
      </w:r>
      <w:r w:rsidRPr="006E78D3">
        <w:rPr>
          <w:rFonts w:ascii="Arial" w:hAnsi="Arial" w:cs="Arial"/>
          <w:lang w:val="en-GB"/>
        </w:rPr>
        <w:t>“</w:t>
      </w:r>
      <w:r w:rsidR="00B66057" w:rsidRPr="006E78D3">
        <w:rPr>
          <w:rFonts w:ascii="Arial" w:hAnsi="Arial" w:cs="Arial"/>
          <w:lang w:val="en-GB"/>
        </w:rPr>
        <w:t>C</w:t>
      </w:r>
      <w:r w:rsidRPr="006E78D3">
        <w:rPr>
          <w:rFonts w:ascii="Arial" w:hAnsi="Arial" w:cs="Arial"/>
          <w:lang w:val="en-GB"/>
        </w:rPr>
        <w:t>”</w:t>
      </w:r>
      <w:r w:rsidR="00B66057" w:rsidRPr="006E78D3">
        <w:rPr>
          <w:rFonts w:ascii="Arial" w:hAnsi="Arial" w:cs="Arial"/>
          <w:lang w:val="en-GB"/>
        </w:rPr>
        <w:t xml:space="preserve"> in it. </w:t>
      </w:r>
    </w:p>
    <w:p w14:paraId="082699E2" w14:textId="77777777" w:rsidR="00666AC0" w:rsidRPr="00666AC0" w:rsidRDefault="00666AC0">
      <w:pPr>
        <w:widowControl w:val="0"/>
        <w:autoSpaceDE w:val="0"/>
        <w:autoSpaceDN w:val="0"/>
        <w:adjustRightInd w:val="0"/>
        <w:spacing w:after="0"/>
        <w:rPr>
          <w:ins w:id="40" w:author="Jonathan Flombaum" w:date="2015-03-17T15:20:00Z"/>
          <w:rFonts w:ascii="Arial" w:hAnsi="Arial" w:cs="Arial"/>
          <w:b/>
          <w:lang w:val="en-GB"/>
          <w:rPrChange w:id="41" w:author="Jonathan Flombaum" w:date="2015-03-17T15:20:00Z">
            <w:rPr>
              <w:ins w:id="42" w:author="Jonathan Flombaum" w:date="2015-03-17T15:20:00Z"/>
              <w:rFonts w:ascii="Arial" w:hAnsi="Arial" w:cs="Arial"/>
              <w:lang w:val="en-GB"/>
            </w:rPr>
          </w:rPrChange>
        </w:rPr>
        <w:pPrChange w:id="43" w:author="Jonathan Flombaum" w:date="2015-03-17T15:20:00Z">
          <w:pPr>
            <w:pStyle w:val="ListParagraph"/>
            <w:widowControl w:val="0"/>
            <w:numPr>
              <w:ilvl w:val="2"/>
              <w:numId w:val="1"/>
            </w:numPr>
            <w:tabs>
              <w:tab w:val="num" w:pos="2160"/>
            </w:tabs>
            <w:autoSpaceDE w:val="0"/>
            <w:autoSpaceDN w:val="0"/>
            <w:adjustRightInd w:val="0"/>
            <w:spacing w:after="0"/>
            <w:ind w:left="2160" w:hanging="720"/>
          </w:pPr>
        </w:pPrChange>
      </w:pPr>
    </w:p>
    <w:p w14:paraId="4C290D92" w14:textId="77777777" w:rsidR="00666AC0" w:rsidRPr="006E78D3" w:rsidRDefault="00666AC0" w:rsidP="00666AC0">
      <w:pPr>
        <w:pStyle w:val="ListParagraph"/>
        <w:widowControl w:val="0"/>
        <w:numPr>
          <w:ilvl w:val="1"/>
          <w:numId w:val="1"/>
        </w:numPr>
        <w:autoSpaceDE w:val="0"/>
        <w:autoSpaceDN w:val="0"/>
        <w:adjustRightInd w:val="0"/>
        <w:spacing w:after="0"/>
        <w:rPr>
          <w:ins w:id="44" w:author="Jonathan Flombaum" w:date="2015-03-17T15:20:00Z"/>
          <w:rFonts w:ascii="Arial" w:hAnsi="Arial" w:cs="Arial"/>
          <w:b/>
          <w:lang w:val="en-GB"/>
        </w:rPr>
      </w:pPr>
      <w:ins w:id="45" w:author="Jonathan Flombaum" w:date="2015-03-17T15:20:00Z">
        <w:r w:rsidRPr="006E78D3">
          <w:rPr>
            <w:rFonts w:ascii="Arial" w:hAnsi="Arial" w:cs="Arial"/>
            <w:lang w:val="en-GB"/>
          </w:rPr>
          <w:t xml:space="preserve">When the participant arrives for the experiment, explain the instructions for the incidental encoding phase of the experiment and the cover task, as follows: </w:t>
        </w:r>
      </w:ins>
    </w:p>
    <w:p w14:paraId="5DFA791F" w14:textId="77777777" w:rsidR="00666AC0" w:rsidRPr="006E78D3" w:rsidRDefault="00666AC0" w:rsidP="00666AC0">
      <w:pPr>
        <w:pStyle w:val="ListParagraph"/>
        <w:widowControl w:val="0"/>
        <w:autoSpaceDE w:val="0"/>
        <w:autoSpaceDN w:val="0"/>
        <w:adjustRightInd w:val="0"/>
        <w:spacing w:after="0"/>
        <w:ind w:left="2160"/>
        <w:rPr>
          <w:ins w:id="46" w:author="Jonathan Flombaum" w:date="2015-03-17T15:20:00Z"/>
          <w:rFonts w:ascii="Arial" w:hAnsi="Arial" w:cs="Arial"/>
          <w:b/>
          <w:lang w:val="en-GB"/>
        </w:rPr>
      </w:pPr>
    </w:p>
    <w:p w14:paraId="07546811" w14:textId="376DB1F3" w:rsidR="00666AC0" w:rsidRPr="00666AC0" w:rsidRDefault="00666AC0" w:rsidP="00666AC0">
      <w:pPr>
        <w:pStyle w:val="ListParagraph"/>
        <w:widowControl w:val="0"/>
        <w:numPr>
          <w:ilvl w:val="2"/>
          <w:numId w:val="1"/>
        </w:numPr>
        <w:autoSpaceDE w:val="0"/>
        <w:autoSpaceDN w:val="0"/>
        <w:adjustRightInd w:val="0"/>
        <w:spacing w:after="0"/>
        <w:rPr>
          <w:ins w:id="47" w:author="Jonathan Flombaum" w:date="2015-03-17T15:14:00Z"/>
          <w:rFonts w:ascii="Arial" w:hAnsi="Arial" w:cs="Arial"/>
          <w:b/>
          <w:lang w:val="en-GB"/>
          <w:rPrChange w:id="48" w:author="Jonathan Flombaum" w:date="2015-03-17T15:20:00Z">
            <w:rPr>
              <w:ins w:id="49" w:author="Jonathan Flombaum" w:date="2015-03-17T15:14:00Z"/>
              <w:rFonts w:ascii="Arial" w:hAnsi="Arial" w:cs="Arial"/>
              <w:lang w:val="en-GB"/>
            </w:rPr>
          </w:rPrChange>
        </w:rPr>
      </w:pPr>
      <w:ins w:id="50" w:author="Jonathan Flombaum" w:date="2015-03-17T15:20:00Z">
        <w:r w:rsidRPr="006E78D3">
          <w:rPr>
            <w:rFonts w:ascii="Arial" w:hAnsi="Arial" w:cs="Arial"/>
            <w:lang w:val="en-GB"/>
          </w:rPr>
          <w:t>“The experiment you are about to participate in was designed to investigate human language, and in particular, how our brains relate visual inputs to the names of common nouns. On each trial of the experiment, you will be shown a common object for 2 seconds. Your task is to report whether that object has a letter ‘C’ in its name. For example, if you see a coffee machine, you would press the ‘Y’ key to indicate that ‘coffee machine’ does include the letter ‘C’. But if you were to see a tennis ball, you would press the ‘N’ key. Please make your response as quickly as possible. After you make a response, the image will remain on the screen for a total duration of 2 seconds, and then the screen will be empty for 1 second, after which the next image will appear. You will be asked to judge a total of 100 images.” (</w:t>
        </w:r>
        <w:r w:rsidRPr="006E78D3">
          <w:rPr>
            <w:rFonts w:ascii="Arial" w:hAnsi="Arial" w:cs="Arial"/>
            <w:b/>
            <w:lang w:val="en-GB"/>
          </w:rPr>
          <w:t>Figure 3</w:t>
        </w:r>
        <w:r w:rsidRPr="006E78D3">
          <w:rPr>
            <w:rFonts w:ascii="Arial" w:hAnsi="Arial" w:cs="Arial"/>
            <w:lang w:val="en-GB"/>
          </w:rPr>
          <w:t>).</w:t>
        </w:r>
      </w:ins>
    </w:p>
    <w:p w14:paraId="5EC8C6D6" w14:textId="77777777" w:rsidR="00EC02AE" w:rsidRPr="00EC02AE" w:rsidRDefault="00EC02AE">
      <w:pPr>
        <w:widowControl w:val="0"/>
        <w:autoSpaceDE w:val="0"/>
        <w:autoSpaceDN w:val="0"/>
        <w:adjustRightInd w:val="0"/>
        <w:spacing w:after="0"/>
        <w:rPr>
          <w:ins w:id="51" w:author="Jonathan Flombaum" w:date="2015-03-17T15:13:00Z"/>
          <w:rFonts w:ascii="Arial" w:hAnsi="Arial" w:cs="Arial"/>
          <w:b/>
          <w:lang w:val="en-GB"/>
          <w:rPrChange w:id="52" w:author="Jonathan Flombaum" w:date="2015-03-17T15:14:00Z">
            <w:rPr>
              <w:ins w:id="53" w:author="Jonathan Flombaum" w:date="2015-03-17T15:13:00Z"/>
              <w:rFonts w:ascii="Arial" w:hAnsi="Arial" w:cs="Arial"/>
              <w:lang w:val="en-GB"/>
            </w:rPr>
          </w:rPrChange>
        </w:rPr>
        <w:pPrChange w:id="54" w:author="Jonathan Flombaum" w:date="2015-03-17T15:14:00Z">
          <w:pPr>
            <w:pStyle w:val="ListParagraph"/>
            <w:widowControl w:val="0"/>
            <w:numPr>
              <w:ilvl w:val="2"/>
              <w:numId w:val="1"/>
            </w:numPr>
            <w:tabs>
              <w:tab w:val="num" w:pos="2160"/>
            </w:tabs>
            <w:autoSpaceDE w:val="0"/>
            <w:autoSpaceDN w:val="0"/>
            <w:adjustRightInd w:val="0"/>
            <w:spacing w:after="0"/>
            <w:ind w:left="2160" w:hanging="720"/>
          </w:pPr>
        </w:pPrChange>
      </w:pPr>
    </w:p>
    <w:p w14:paraId="742B0235" w14:textId="1CB57930" w:rsidR="00EC02AE" w:rsidRPr="00EC02AE" w:rsidRDefault="00EC02AE">
      <w:pPr>
        <w:pStyle w:val="ListParagraph"/>
        <w:widowControl w:val="0"/>
        <w:numPr>
          <w:ilvl w:val="1"/>
          <w:numId w:val="1"/>
        </w:numPr>
        <w:autoSpaceDE w:val="0"/>
        <w:autoSpaceDN w:val="0"/>
        <w:adjustRightInd w:val="0"/>
        <w:spacing w:after="0"/>
        <w:rPr>
          <w:ins w:id="55" w:author="Jonathan Flombaum" w:date="2015-03-17T15:14:00Z"/>
          <w:rFonts w:ascii="Arial" w:hAnsi="Arial" w:cs="Arial"/>
          <w:lang w:val="en-GB"/>
          <w:rPrChange w:id="56" w:author="Jonathan Flombaum" w:date="2015-03-17T15:14:00Z">
            <w:rPr>
              <w:ins w:id="57" w:author="Jonathan Flombaum" w:date="2015-03-17T15:14:00Z"/>
              <w:rFonts w:ascii="Arial" w:hAnsi="Arial" w:cs="Arial"/>
            </w:rPr>
          </w:rPrChange>
        </w:rPr>
        <w:pPrChange w:id="58" w:author="Jonathan Flombaum" w:date="2015-03-17T15:14:00Z">
          <w:pPr>
            <w:pStyle w:val="ListParagraph"/>
            <w:numPr>
              <w:ilvl w:val="1"/>
              <w:numId w:val="1"/>
            </w:numPr>
            <w:tabs>
              <w:tab w:val="num" w:pos="1440"/>
            </w:tabs>
            <w:spacing w:after="0"/>
            <w:ind w:left="1440" w:hanging="720"/>
          </w:pPr>
        </w:pPrChange>
      </w:pPr>
      <w:commentRangeStart w:id="59"/>
      <w:ins w:id="60" w:author="Jonathan Flombaum" w:date="2015-03-17T15:14:00Z">
        <w:r w:rsidRPr="006E78D3">
          <w:rPr>
            <w:rFonts w:ascii="Arial" w:hAnsi="Arial" w:cs="Arial"/>
            <w:lang w:val="en-GB"/>
          </w:rPr>
          <w:t xml:space="preserve">Cover Task Variation. </w:t>
        </w:r>
        <w:commentRangeEnd w:id="59"/>
        <w:r>
          <w:rPr>
            <w:rStyle w:val="CommentReference"/>
          </w:rPr>
          <w:commentReference w:id="59"/>
        </w:r>
        <w:commentRangeStart w:id="61"/>
        <w:r w:rsidRPr="00EC02AE">
          <w:rPr>
            <w:rFonts w:ascii="Arial" w:hAnsi="Arial" w:cs="Arial"/>
          </w:rPr>
          <w:t xml:space="preserve">The basic incidental encoding procedure has been used to ask many different kinds of questions about the nature of long-term memory. In order to do this, </w:t>
        </w:r>
        <w:del w:id="62" w:author="Jacob Roundy" w:date="2015-03-21T12:37:00Z">
          <w:r w:rsidDel="00C37374">
            <w:rPr>
              <w:rFonts w:ascii="Arial" w:hAnsi="Arial" w:cs="Arial"/>
            </w:rPr>
            <w:delText xml:space="preserve">researchers </w:delText>
          </w:r>
        </w:del>
        <w:r w:rsidRPr="00EC02AE">
          <w:rPr>
            <w:rFonts w:ascii="Arial" w:hAnsi="Arial" w:cs="Arial"/>
          </w:rPr>
          <w:t xml:space="preserve">contrast the performances with different cover tasks. This allows a researcher to ask about the kinds of engagement that support better (or worse) incidental encoding into long-term memory. </w:t>
        </w:r>
        <w:commentRangeEnd w:id="61"/>
        <w:r>
          <w:rPr>
            <w:rStyle w:val="CommentReference"/>
          </w:rPr>
          <w:commentReference w:id="61"/>
        </w:r>
      </w:ins>
    </w:p>
    <w:p w14:paraId="3100A996" w14:textId="77777777" w:rsidR="00EC02AE" w:rsidRPr="006E78D3" w:rsidRDefault="00EC02AE" w:rsidP="00EC02AE">
      <w:pPr>
        <w:pStyle w:val="ListParagraph"/>
        <w:spacing w:after="0"/>
        <w:ind w:left="1440"/>
        <w:rPr>
          <w:ins w:id="63" w:author="Jonathan Flombaum" w:date="2015-03-17T15:14:00Z"/>
          <w:rFonts w:ascii="Arial" w:hAnsi="Arial" w:cs="Arial"/>
        </w:rPr>
      </w:pPr>
    </w:p>
    <w:p w14:paraId="01769C90" w14:textId="77777777" w:rsidR="00EC02AE" w:rsidRPr="006E78D3" w:rsidRDefault="00EC02AE" w:rsidP="00EC02AE">
      <w:pPr>
        <w:pStyle w:val="ListParagraph"/>
        <w:numPr>
          <w:ilvl w:val="1"/>
          <w:numId w:val="1"/>
        </w:numPr>
        <w:spacing w:after="0"/>
        <w:rPr>
          <w:ins w:id="64" w:author="Jonathan Flombaum" w:date="2015-03-17T15:14:00Z"/>
          <w:rFonts w:ascii="Arial" w:hAnsi="Arial" w:cs="Arial"/>
        </w:rPr>
      </w:pPr>
      <w:ins w:id="65" w:author="Jonathan Flombaum" w:date="2015-03-17T15:14:00Z">
        <w:r w:rsidRPr="006E78D3">
          <w:rPr>
            <w:rFonts w:ascii="Arial" w:hAnsi="Arial" w:cs="Arial"/>
          </w:rPr>
          <w:t xml:space="preserve">One classic effect deals with levels of processing. To investigate the effects of levels of processing on memory encoding, test half the participants using the letter cover task described already (“Does the name of this object have a letter ‘C’ in it?”). This is an impersonal, and relatively superficial way, to evaluate an object. </w:t>
        </w:r>
      </w:ins>
    </w:p>
    <w:p w14:paraId="3E60F536" w14:textId="77777777" w:rsidR="00EC02AE" w:rsidRPr="006E78D3" w:rsidRDefault="00EC02AE" w:rsidP="00EC02AE">
      <w:pPr>
        <w:pStyle w:val="ListParagraph"/>
        <w:spacing w:after="0"/>
        <w:ind w:left="1440"/>
        <w:rPr>
          <w:ins w:id="66" w:author="Jonathan Flombaum" w:date="2015-03-17T15:14:00Z"/>
          <w:rFonts w:ascii="Arial" w:hAnsi="Arial" w:cs="Arial"/>
        </w:rPr>
      </w:pPr>
    </w:p>
    <w:p w14:paraId="28ABFB9A" w14:textId="77777777" w:rsidR="00EC02AE" w:rsidRPr="006E78D3" w:rsidRDefault="00EC02AE" w:rsidP="00EC02AE">
      <w:pPr>
        <w:pStyle w:val="ListParagraph"/>
        <w:numPr>
          <w:ilvl w:val="1"/>
          <w:numId w:val="1"/>
        </w:numPr>
        <w:spacing w:after="0"/>
        <w:rPr>
          <w:ins w:id="67" w:author="Jonathan Flombaum" w:date="2015-03-17T15:14:00Z"/>
          <w:rFonts w:ascii="Arial" w:hAnsi="Arial" w:cs="Arial"/>
        </w:rPr>
      </w:pPr>
      <w:ins w:id="68" w:author="Jonathan Flombaum" w:date="2015-03-17T15:14:00Z">
        <w:r w:rsidRPr="006E78D3">
          <w:rPr>
            <w:rFonts w:ascii="Arial" w:hAnsi="Arial" w:cs="Arial"/>
          </w:rPr>
          <w:t>Have the other half of the participants do a different cover task designed to engage personal and more detailed processing. Explain the following instructions to the participant:</w:t>
        </w:r>
      </w:ins>
    </w:p>
    <w:p w14:paraId="68DFFFDC" w14:textId="77777777" w:rsidR="00EC02AE" w:rsidRPr="006E78D3" w:rsidRDefault="00EC02AE" w:rsidP="00EC02AE">
      <w:pPr>
        <w:pStyle w:val="ListParagraph"/>
        <w:spacing w:after="0"/>
        <w:ind w:left="2160"/>
        <w:rPr>
          <w:ins w:id="69" w:author="Jonathan Flombaum" w:date="2015-03-17T15:14:00Z"/>
          <w:rFonts w:ascii="Arial" w:hAnsi="Arial" w:cs="Arial"/>
        </w:rPr>
      </w:pPr>
    </w:p>
    <w:p w14:paraId="74678E9C" w14:textId="77777777" w:rsidR="00EC02AE" w:rsidRPr="006E78D3" w:rsidRDefault="00EC02AE" w:rsidP="00EC02AE">
      <w:pPr>
        <w:pStyle w:val="ListParagraph"/>
        <w:numPr>
          <w:ilvl w:val="2"/>
          <w:numId w:val="1"/>
        </w:numPr>
        <w:spacing w:after="0"/>
        <w:rPr>
          <w:ins w:id="70" w:author="Jonathan Flombaum" w:date="2015-03-17T15:14:00Z"/>
          <w:rFonts w:ascii="Arial" w:hAnsi="Arial" w:cs="Arial"/>
        </w:rPr>
      </w:pPr>
      <w:ins w:id="71" w:author="Jonathan Flombaum" w:date="2015-03-17T15:14:00Z">
        <w:r w:rsidRPr="006E78D3">
          <w:rPr>
            <w:rFonts w:ascii="Arial" w:hAnsi="Arial" w:cs="Arial"/>
          </w:rPr>
          <w:t>“</w:t>
        </w:r>
        <w:r w:rsidRPr="006E78D3">
          <w:rPr>
            <w:rFonts w:ascii="Arial" w:hAnsi="Arial" w:cs="Arial"/>
            <w:lang w:val="en-GB"/>
          </w:rPr>
          <w:t xml:space="preserve">On each trial of the experiment, you will be shown a common object for 2 seconds. Your task is to report whether you have ever touched an object like the one shown. Think for a moment, and then press the ‘Y’ key if you can think of a time that you have touched such an object, or press the ‘N’ key if you cannot think of such a time. </w:t>
        </w:r>
        <w:r w:rsidRPr="006E78D3">
          <w:rPr>
            <w:rFonts w:ascii="Arial" w:hAnsi="Arial" w:cs="Arial"/>
          </w:rPr>
          <w:t xml:space="preserve">We are using this experiment to quantify how frequently people interact with basic objects. This is a process known as ‘norming.’ We will use the results of this experiment to analyze the results of future experiments that use these images as a stimulus set.” </w:t>
        </w:r>
      </w:ins>
    </w:p>
    <w:p w14:paraId="43D6E1E5" w14:textId="77777777" w:rsidR="00EC02AE" w:rsidRPr="006E78D3" w:rsidRDefault="00EC02AE" w:rsidP="00EC02AE">
      <w:pPr>
        <w:pStyle w:val="ListParagraph"/>
        <w:spacing w:after="0"/>
        <w:ind w:left="2160"/>
        <w:rPr>
          <w:ins w:id="72" w:author="Jonathan Flombaum" w:date="2015-03-17T15:14:00Z"/>
          <w:rFonts w:ascii="Arial" w:hAnsi="Arial" w:cs="Arial"/>
        </w:rPr>
      </w:pPr>
    </w:p>
    <w:p w14:paraId="25A4E556" w14:textId="77777777" w:rsidR="00EC02AE" w:rsidRPr="006E78D3" w:rsidRDefault="00EC02AE" w:rsidP="00EC02AE">
      <w:pPr>
        <w:pStyle w:val="ListParagraph"/>
        <w:numPr>
          <w:ilvl w:val="2"/>
          <w:numId w:val="1"/>
        </w:numPr>
        <w:spacing w:after="0"/>
        <w:rPr>
          <w:ins w:id="73" w:author="Jonathan Flombaum" w:date="2015-03-17T15:14:00Z"/>
          <w:rFonts w:ascii="Arial" w:hAnsi="Arial" w:cs="Arial"/>
        </w:rPr>
      </w:pPr>
      <w:ins w:id="74" w:author="Jonathan Flombaum" w:date="2015-03-17T15:14:00Z">
        <w:r w:rsidRPr="006E78D3">
          <w:rPr>
            <w:rFonts w:ascii="Arial" w:hAnsi="Arial" w:cs="Arial"/>
          </w:rPr>
          <w:t>Note that the last part of the instructions is there to convince the participant of the “cover.” It supplies a reason for asking them to complete a somewhat odd task, just like the suggestion that the experiment is designed to investigate language supplies a reason for the letter “C” task.</w:t>
        </w:r>
      </w:ins>
    </w:p>
    <w:p w14:paraId="41FED13C" w14:textId="10E96A30" w:rsidR="00EC02AE" w:rsidRPr="006E78D3" w:rsidDel="00C37374" w:rsidRDefault="00EC02AE" w:rsidP="00EC02AE">
      <w:pPr>
        <w:pStyle w:val="ListParagraph"/>
        <w:widowControl w:val="0"/>
        <w:autoSpaceDE w:val="0"/>
        <w:autoSpaceDN w:val="0"/>
        <w:adjustRightInd w:val="0"/>
        <w:spacing w:after="0"/>
        <w:ind w:left="1440"/>
        <w:rPr>
          <w:ins w:id="75" w:author="Jonathan Flombaum" w:date="2015-03-17T15:14:00Z"/>
          <w:del w:id="76" w:author="Jacob Roundy" w:date="2015-03-21T12:40:00Z"/>
          <w:rFonts w:ascii="Arial" w:hAnsi="Arial" w:cs="Arial"/>
          <w:b/>
          <w:lang w:val="en-GB"/>
        </w:rPr>
      </w:pPr>
    </w:p>
    <w:p w14:paraId="3AF947C9" w14:textId="366C4774" w:rsidR="00EC02AE" w:rsidRPr="006E78D3" w:rsidDel="00666AC0" w:rsidRDefault="00EC02AE">
      <w:pPr>
        <w:pStyle w:val="ListParagraph"/>
        <w:widowControl w:val="0"/>
        <w:numPr>
          <w:ilvl w:val="1"/>
          <w:numId w:val="1"/>
        </w:numPr>
        <w:autoSpaceDE w:val="0"/>
        <w:autoSpaceDN w:val="0"/>
        <w:adjustRightInd w:val="0"/>
        <w:spacing w:after="0"/>
        <w:rPr>
          <w:del w:id="77" w:author="Jonathan Flombaum" w:date="2015-03-17T15:21:00Z"/>
          <w:rFonts w:ascii="Arial" w:hAnsi="Arial" w:cs="Arial"/>
          <w:b/>
          <w:lang w:val="en-GB"/>
        </w:rPr>
        <w:pPrChange w:id="78" w:author="Jonathan Flombaum" w:date="2015-03-17T15:14:00Z">
          <w:pPr>
            <w:pStyle w:val="ListParagraph"/>
            <w:widowControl w:val="0"/>
            <w:numPr>
              <w:ilvl w:val="2"/>
              <w:numId w:val="1"/>
            </w:numPr>
            <w:tabs>
              <w:tab w:val="num" w:pos="2160"/>
            </w:tabs>
            <w:autoSpaceDE w:val="0"/>
            <w:autoSpaceDN w:val="0"/>
            <w:adjustRightInd w:val="0"/>
            <w:spacing w:after="0"/>
            <w:ind w:left="2160" w:hanging="720"/>
          </w:pPr>
        </w:pPrChange>
      </w:pPr>
    </w:p>
    <w:p w14:paraId="5063C35C" w14:textId="77777777" w:rsidR="006F5BD1" w:rsidRPr="006E78D3" w:rsidDel="00666AC0" w:rsidRDefault="006F5BD1" w:rsidP="00D07A4B">
      <w:pPr>
        <w:pStyle w:val="ListParagraph"/>
        <w:widowControl w:val="0"/>
        <w:autoSpaceDE w:val="0"/>
        <w:autoSpaceDN w:val="0"/>
        <w:adjustRightInd w:val="0"/>
        <w:spacing w:after="0"/>
        <w:ind w:left="1440"/>
        <w:rPr>
          <w:del w:id="79" w:author="Jonathan Flombaum" w:date="2015-03-17T15:21:00Z"/>
          <w:rFonts w:ascii="Arial" w:hAnsi="Arial" w:cs="Arial"/>
          <w:b/>
          <w:lang w:val="en-GB"/>
        </w:rPr>
      </w:pPr>
    </w:p>
    <w:p w14:paraId="667B60F9" w14:textId="23756194" w:rsidR="00A67DA8" w:rsidRPr="006E78D3" w:rsidDel="00666AC0" w:rsidRDefault="00B66057" w:rsidP="006818A1">
      <w:pPr>
        <w:pStyle w:val="ListParagraph"/>
        <w:widowControl w:val="0"/>
        <w:numPr>
          <w:ilvl w:val="1"/>
          <w:numId w:val="1"/>
        </w:numPr>
        <w:autoSpaceDE w:val="0"/>
        <w:autoSpaceDN w:val="0"/>
        <w:adjustRightInd w:val="0"/>
        <w:spacing w:after="0"/>
        <w:rPr>
          <w:del w:id="80" w:author="Jonathan Flombaum" w:date="2015-03-17T15:20:00Z"/>
          <w:rFonts w:ascii="Arial" w:hAnsi="Arial" w:cs="Arial"/>
          <w:b/>
          <w:lang w:val="en-GB"/>
        </w:rPr>
      </w:pPr>
      <w:del w:id="81" w:author="Jonathan Flombaum" w:date="2015-03-17T15:20:00Z">
        <w:r w:rsidRPr="006E78D3" w:rsidDel="00666AC0">
          <w:rPr>
            <w:rFonts w:ascii="Arial" w:hAnsi="Arial" w:cs="Arial"/>
            <w:lang w:val="en-GB"/>
          </w:rPr>
          <w:delText>When the participant arrives for the experiment, explain the instructions for the incidental encoding phase of the experiment and the cover task</w:delText>
        </w:r>
        <w:r w:rsidR="00A67DA8" w:rsidRPr="006E78D3" w:rsidDel="00666AC0">
          <w:rPr>
            <w:rFonts w:ascii="Arial" w:hAnsi="Arial" w:cs="Arial"/>
            <w:lang w:val="en-GB"/>
          </w:rPr>
          <w:delText>, as follows</w:delText>
        </w:r>
        <w:r w:rsidRPr="006E78D3" w:rsidDel="00666AC0">
          <w:rPr>
            <w:rFonts w:ascii="Arial" w:hAnsi="Arial" w:cs="Arial"/>
            <w:lang w:val="en-GB"/>
          </w:rPr>
          <w:delText xml:space="preserve">: </w:delText>
        </w:r>
      </w:del>
    </w:p>
    <w:p w14:paraId="5A4B52B8" w14:textId="692D279B" w:rsidR="006F5BD1" w:rsidRPr="006E78D3" w:rsidDel="00666AC0" w:rsidRDefault="006F5BD1" w:rsidP="00D07A4B">
      <w:pPr>
        <w:pStyle w:val="ListParagraph"/>
        <w:widowControl w:val="0"/>
        <w:autoSpaceDE w:val="0"/>
        <w:autoSpaceDN w:val="0"/>
        <w:adjustRightInd w:val="0"/>
        <w:spacing w:after="0"/>
        <w:ind w:left="2160"/>
        <w:rPr>
          <w:del w:id="82" w:author="Jonathan Flombaum" w:date="2015-03-17T15:20:00Z"/>
          <w:rFonts w:ascii="Arial" w:hAnsi="Arial" w:cs="Arial"/>
          <w:b/>
          <w:lang w:val="en-GB"/>
        </w:rPr>
      </w:pPr>
    </w:p>
    <w:p w14:paraId="32E4BCE2" w14:textId="3428410D" w:rsidR="002575A2" w:rsidRPr="006E78D3" w:rsidDel="00666AC0" w:rsidRDefault="00B66057" w:rsidP="00A67DA8">
      <w:pPr>
        <w:pStyle w:val="ListParagraph"/>
        <w:widowControl w:val="0"/>
        <w:numPr>
          <w:ilvl w:val="2"/>
          <w:numId w:val="1"/>
        </w:numPr>
        <w:autoSpaceDE w:val="0"/>
        <w:autoSpaceDN w:val="0"/>
        <w:adjustRightInd w:val="0"/>
        <w:spacing w:after="0"/>
        <w:rPr>
          <w:del w:id="83" w:author="Jonathan Flombaum" w:date="2015-03-17T15:20:00Z"/>
          <w:rFonts w:ascii="Arial" w:hAnsi="Arial" w:cs="Arial"/>
          <w:b/>
          <w:lang w:val="en-GB"/>
        </w:rPr>
      </w:pPr>
      <w:del w:id="84" w:author="Jonathan Flombaum" w:date="2015-03-17T15:20:00Z">
        <w:r w:rsidRPr="006E78D3" w:rsidDel="00666AC0">
          <w:rPr>
            <w:rFonts w:ascii="Arial" w:hAnsi="Arial" w:cs="Arial"/>
            <w:lang w:val="en-GB"/>
          </w:rPr>
          <w:delText>“The experiment you are about to participate in was designed to investigate human language, and in particular, how our brains relate visual inputs to the names of common nouns. On each trial of the experiment, you will be shown a common object for 2 sec</w:delText>
        </w:r>
        <w:r w:rsidR="004D323A" w:rsidRPr="006E78D3" w:rsidDel="00666AC0">
          <w:rPr>
            <w:rFonts w:ascii="Arial" w:hAnsi="Arial" w:cs="Arial"/>
            <w:lang w:val="en-GB"/>
          </w:rPr>
          <w:delText>onds</w:delText>
        </w:r>
        <w:r w:rsidRPr="006E78D3" w:rsidDel="00666AC0">
          <w:rPr>
            <w:rFonts w:ascii="Arial" w:hAnsi="Arial" w:cs="Arial"/>
            <w:lang w:val="en-GB"/>
          </w:rPr>
          <w:delText>. Your task is to report whether tha</w:delText>
        </w:r>
        <w:r w:rsidR="00A67DA8" w:rsidRPr="006E78D3" w:rsidDel="00666AC0">
          <w:rPr>
            <w:rFonts w:ascii="Arial" w:hAnsi="Arial" w:cs="Arial"/>
            <w:lang w:val="en-GB"/>
          </w:rPr>
          <w:delText>t object has a letter ‘C’ in it</w:delText>
        </w:r>
        <w:r w:rsidRPr="006E78D3" w:rsidDel="00666AC0">
          <w:rPr>
            <w:rFonts w:ascii="Arial" w:hAnsi="Arial" w:cs="Arial"/>
            <w:lang w:val="en-GB"/>
          </w:rPr>
          <w:delText xml:space="preserve">s name. For example, if you see a coffee machine, you would press the ‘Y’ key to indicate that ‘coffee machine’ does include the letter ‘C’. But if you were to see a tennis ball, you would press the ‘N’ key. Please make your response as quickly as possible. After you make a response, the image will remain on the screen for a total duration of </w:delText>
        </w:r>
        <w:r w:rsidR="00070399" w:rsidRPr="006E78D3" w:rsidDel="00666AC0">
          <w:rPr>
            <w:rFonts w:ascii="Arial" w:hAnsi="Arial" w:cs="Arial"/>
            <w:lang w:val="en-GB"/>
          </w:rPr>
          <w:delText>2 sec</w:delText>
        </w:r>
        <w:r w:rsidR="00F32AB6" w:rsidRPr="006E78D3" w:rsidDel="00666AC0">
          <w:rPr>
            <w:rFonts w:ascii="Arial" w:hAnsi="Arial" w:cs="Arial"/>
            <w:lang w:val="en-GB"/>
          </w:rPr>
          <w:delText>onds</w:delText>
        </w:r>
        <w:r w:rsidRPr="006E78D3" w:rsidDel="00666AC0">
          <w:rPr>
            <w:rFonts w:ascii="Arial" w:hAnsi="Arial" w:cs="Arial"/>
            <w:lang w:val="en-GB"/>
          </w:rPr>
          <w:delText xml:space="preserve">, and then the screen will be empty for </w:delText>
        </w:r>
        <w:r w:rsidR="00070399" w:rsidRPr="006E78D3" w:rsidDel="00666AC0">
          <w:rPr>
            <w:rFonts w:ascii="Arial" w:hAnsi="Arial" w:cs="Arial"/>
            <w:lang w:val="en-GB"/>
          </w:rPr>
          <w:delText>1 sec</w:delText>
        </w:r>
        <w:r w:rsidR="00F32AB6" w:rsidRPr="006E78D3" w:rsidDel="00666AC0">
          <w:rPr>
            <w:rFonts w:ascii="Arial" w:hAnsi="Arial" w:cs="Arial"/>
            <w:lang w:val="en-GB"/>
          </w:rPr>
          <w:delText>ond</w:delText>
        </w:r>
        <w:r w:rsidRPr="006E78D3" w:rsidDel="00666AC0">
          <w:rPr>
            <w:rFonts w:ascii="Arial" w:hAnsi="Arial" w:cs="Arial"/>
            <w:lang w:val="en-GB"/>
          </w:rPr>
          <w:delText xml:space="preserve">, after which the next image will appear. You will be asked to judge a total of 100 images.” </w:delText>
        </w:r>
        <w:r w:rsidR="00A84C2F" w:rsidRPr="006E78D3" w:rsidDel="00666AC0">
          <w:rPr>
            <w:rFonts w:ascii="Arial" w:hAnsi="Arial" w:cs="Arial"/>
            <w:lang w:val="en-GB"/>
          </w:rPr>
          <w:delText>(</w:delText>
        </w:r>
        <w:r w:rsidR="00A84C2F" w:rsidRPr="006E78D3" w:rsidDel="00666AC0">
          <w:rPr>
            <w:rFonts w:ascii="Arial" w:hAnsi="Arial" w:cs="Arial"/>
            <w:b/>
            <w:lang w:val="en-GB"/>
          </w:rPr>
          <w:delText>Figure 3</w:delText>
        </w:r>
        <w:r w:rsidR="00A84C2F" w:rsidRPr="006E78D3" w:rsidDel="00666AC0">
          <w:rPr>
            <w:rFonts w:ascii="Arial" w:hAnsi="Arial" w:cs="Arial"/>
            <w:lang w:val="en-GB"/>
          </w:rPr>
          <w:delText>).</w:delText>
        </w:r>
      </w:del>
    </w:p>
    <w:p w14:paraId="16B14F43" w14:textId="77777777" w:rsidR="006F5BD1" w:rsidRPr="006E78D3" w:rsidRDefault="006F5BD1" w:rsidP="00D07A4B">
      <w:pPr>
        <w:pStyle w:val="ListParagraph"/>
        <w:widowControl w:val="0"/>
        <w:autoSpaceDE w:val="0"/>
        <w:autoSpaceDN w:val="0"/>
        <w:adjustRightInd w:val="0"/>
        <w:spacing w:after="0"/>
        <w:ind w:left="1440"/>
        <w:rPr>
          <w:rFonts w:ascii="Arial" w:hAnsi="Arial" w:cs="Arial"/>
          <w:b/>
          <w:lang w:val="en-GB"/>
        </w:rPr>
      </w:pPr>
    </w:p>
    <w:p w14:paraId="5DE7FA91" w14:textId="5172EF28" w:rsidR="00740206" w:rsidRPr="006E78D3" w:rsidRDefault="00740206" w:rsidP="006818A1">
      <w:pPr>
        <w:pStyle w:val="ListParagraph"/>
        <w:widowControl w:val="0"/>
        <w:numPr>
          <w:ilvl w:val="1"/>
          <w:numId w:val="1"/>
        </w:numPr>
        <w:autoSpaceDE w:val="0"/>
        <w:autoSpaceDN w:val="0"/>
        <w:adjustRightInd w:val="0"/>
        <w:spacing w:after="0"/>
        <w:rPr>
          <w:rFonts w:ascii="Arial" w:hAnsi="Arial" w:cs="Arial"/>
          <w:b/>
          <w:lang w:val="en-GB"/>
        </w:rPr>
      </w:pPr>
      <w:r w:rsidRPr="006E78D3">
        <w:rPr>
          <w:rFonts w:ascii="Arial" w:hAnsi="Arial" w:cs="Arial"/>
          <w:lang w:val="en-GB"/>
        </w:rPr>
        <w:t xml:space="preserve">Just as the instructions describe, </w:t>
      </w:r>
      <w:r w:rsidR="0025233E" w:rsidRPr="006E78D3">
        <w:rPr>
          <w:rFonts w:ascii="Arial" w:hAnsi="Arial" w:cs="Arial"/>
          <w:lang w:val="en-GB"/>
        </w:rPr>
        <w:t xml:space="preserve">have </w:t>
      </w:r>
      <w:r w:rsidRPr="006E78D3">
        <w:rPr>
          <w:rFonts w:ascii="Arial" w:hAnsi="Arial" w:cs="Arial"/>
          <w:lang w:val="en-GB"/>
        </w:rPr>
        <w:t xml:space="preserve">the participant complete 100 trials </w:t>
      </w:r>
      <w:del w:id="85" w:author="Jonathan Flombaum" w:date="2015-03-17T15:21:00Z">
        <w:r w:rsidRPr="006E78D3" w:rsidDel="00666AC0">
          <w:rPr>
            <w:rFonts w:ascii="Arial" w:hAnsi="Arial" w:cs="Arial"/>
            <w:lang w:val="en-GB"/>
          </w:rPr>
          <w:delText>of the</w:delText>
        </w:r>
      </w:del>
      <w:ins w:id="86" w:author="Jonathan Flombaum" w:date="2015-03-17T15:21:00Z">
        <w:r w:rsidR="00666AC0">
          <w:rPr>
            <w:rFonts w:ascii="Arial" w:hAnsi="Arial" w:cs="Arial"/>
            <w:lang w:val="en-GB"/>
          </w:rPr>
          <w:t>with one of the</w:t>
        </w:r>
      </w:ins>
      <w:r w:rsidRPr="006E78D3">
        <w:rPr>
          <w:rFonts w:ascii="Arial" w:hAnsi="Arial" w:cs="Arial"/>
          <w:lang w:val="en-GB"/>
        </w:rPr>
        <w:t xml:space="preserve"> cover task</w:t>
      </w:r>
      <w:ins w:id="87" w:author="Jonathan Flombaum" w:date="2015-03-17T15:21:00Z">
        <w:r w:rsidR="00666AC0">
          <w:rPr>
            <w:rFonts w:ascii="Arial" w:hAnsi="Arial" w:cs="Arial"/>
            <w:lang w:val="en-GB"/>
          </w:rPr>
          <w:t>s</w:t>
        </w:r>
      </w:ins>
      <w:r w:rsidRPr="006E78D3">
        <w:rPr>
          <w:rFonts w:ascii="Arial" w:hAnsi="Arial" w:cs="Arial"/>
          <w:lang w:val="en-GB"/>
        </w:rPr>
        <w:t xml:space="preserve">, which expose </w:t>
      </w:r>
      <w:r w:rsidR="0025233E" w:rsidRPr="006E78D3">
        <w:rPr>
          <w:rFonts w:ascii="Arial" w:hAnsi="Arial" w:cs="Arial"/>
          <w:lang w:val="en-GB"/>
        </w:rPr>
        <w:t>them</w:t>
      </w:r>
      <w:r w:rsidRPr="006E78D3">
        <w:rPr>
          <w:rFonts w:ascii="Arial" w:hAnsi="Arial" w:cs="Arial"/>
          <w:lang w:val="en-GB"/>
        </w:rPr>
        <w:t xml:space="preserve"> to the sample stimuli.</w:t>
      </w:r>
      <w:ins w:id="88" w:author="Jonathan Flombaum" w:date="2015-03-17T15:21:00Z">
        <w:r w:rsidR="00666AC0">
          <w:rPr>
            <w:rFonts w:ascii="Arial" w:hAnsi="Arial" w:cs="Arial"/>
            <w:lang w:val="en-GB"/>
          </w:rPr>
          <w:t xml:space="preserve"> A participant</w:t>
        </w:r>
        <w:del w:id="89" w:author="Jacob Roundy" w:date="2015-03-21T12:44:00Z">
          <w:r w:rsidR="00666AC0" w:rsidDel="00C37374">
            <w:rPr>
              <w:rFonts w:ascii="Arial" w:hAnsi="Arial" w:cs="Arial"/>
              <w:lang w:val="en-GB"/>
            </w:rPr>
            <w:delText xml:space="preserve"> will do</w:delText>
          </w:r>
        </w:del>
        <w:r w:rsidR="00666AC0">
          <w:rPr>
            <w:rFonts w:ascii="Arial" w:hAnsi="Arial" w:cs="Arial"/>
            <w:lang w:val="en-GB"/>
          </w:rPr>
          <w:t xml:space="preserve"> only </w:t>
        </w:r>
      </w:ins>
      <w:ins w:id="90" w:author="Jacob Roundy" w:date="2015-03-21T12:44:00Z">
        <w:r w:rsidR="00C37374">
          <w:rPr>
            <w:rFonts w:ascii="Arial" w:hAnsi="Arial" w:cs="Arial"/>
            <w:lang w:val="en-GB"/>
          </w:rPr>
          <w:t xml:space="preserve">does </w:t>
        </w:r>
      </w:ins>
      <w:ins w:id="91" w:author="Jonathan Flombaum" w:date="2015-03-17T15:21:00Z">
        <w:r w:rsidR="00666AC0">
          <w:rPr>
            <w:rFonts w:ascii="Arial" w:hAnsi="Arial" w:cs="Arial"/>
            <w:lang w:val="en-GB"/>
          </w:rPr>
          <w:t>one of the cover tasks.</w:t>
        </w:r>
      </w:ins>
    </w:p>
    <w:p w14:paraId="2B3A7ED4" w14:textId="77777777" w:rsidR="006F5BD1" w:rsidRPr="006E78D3" w:rsidRDefault="006F5BD1" w:rsidP="00D07A4B">
      <w:pPr>
        <w:pStyle w:val="ListParagraph"/>
        <w:widowControl w:val="0"/>
        <w:autoSpaceDE w:val="0"/>
        <w:autoSpaceDN w:val="0"/>
        <w:adjustRightInd w:val="0"/>
        <w:spacing w:after="0"/>
        <w:ind w:left="1440"/>
        <w:rPr>
          <w:rFonts w:ascii="Arial" w:hAnsi="Arial" w:cs="Arial"/>
          <w:b/>
          <w:lang w:val="en-GB"/>
        </w:rPr>
      </w:pPr>
    </w:p>
    <w:p w14:paraId="4AA68A70" w14:textId="01D48E25" w:rsidR="0025233E" w:rsidRPr="006E78D3" w:rsidRDefault="00740206" w:rsidP="006818A1">
      <w:pPr>
        <w:pStyle w:val="ListParagraph"/>
        <w:widowControl w:val="0"/>
        <w:numPr>
          <w:ilvl w:val="1"/>
          <w:numId w:val="1"/>
        </w:numPr>
        <w:autoSpaceDE w:val="0"/>
        <w:autoSpaceDN w:val="0"/>
        <w:adjustRightInd w:val="0"/>
        <w:spacing w:after="0"/>
        <w:rPr>
          <w:rFonts w:ascii="Arial" w:hAnsi="Arial" w:cs="Arial"/>
          <w:b/>
          <w:lang w:val="en-GB"/>
        </w:rPr>
      </w:pPr>
      <w:r w:rsidRPr="006E78D3">
        <w:rPr>
          <w:rFonts w:ascii="Arial" w:hAnsi="Arial" w:cs="Arial"/>
          <w:lang w:val="en-GB"/>
        </w:rPr>
        <w:t xml:space="preserve">After the incidental exposure phase is complete, </w:t>
      </w:r>
      <w:r w:rsidR="0025233E" w:rsidRPr="006E78D3">
        <w:rPr>
          <w:rFonts w:ascii="Arial" w:hAnsi="Arial" w:cs="Arial"/>
          <w:lang w:val="en-GB"/>
        </w:rPr>
        <w:t xml:space="preserve">conduct </w:t>
      </w:r>
      <w:r w:rsidRPr="006E78D3">
        <w:rPr>
          <w:rFonts w:ascii="Arial" w:hAnsi="Arial" w:cs="Arial"/>
          <w:lang w:val="en-GB"/>
        </w:rPr>
        <w:t xml:space="preserve">the test phase </w:t>
      </w:r>
      <w:r w:rsidR="0025233E" w:rsidRPr="006E78D3">
        <w:rPr>
          <w:rFonts w:ascii="Arial" w:hAnsi="Arial" w:cs="Arial"/>
          <w:lang w:val="en-GB"/>
        </w:rPr>
        <w:t>i</w:t>
      </w:r>
      <w:r w:rsidR="00877399" w:rsidRPr="006E78D3">
        <w:rPr>
          <w:rFonts w:ascii="Arial" w:hAnsi="Arial" w:cs="Arial"/>
          <w:lang w:val="en-GB"/>
        </w:rPr>
        <w:t>mmediately or after a break</w:t>
      </w:r>
      <w:r w:rsidRPr="006E78D3">
        <w:rPr>
          <w:rFonts w:ascii="Arial" w:hAnsi="Arial" w:cs="Arial"/>
          <w:lang w:val="en-GB"/>
        </w:rPr>
        <w:t>.</w:t>
      </w:r>
      <w:r w:rsidR="00877399" w:rsidRPr="006E78D3">
        <w:rPr>
          <w:rFonts w:ascii="Arial" w:hAnsi="Arial" w:cs="Arial"/>
          <w:lang w:val="en-GB"/>
        </w:rPr>
        <w:t xml:space="preserve"> </w:t>
      </w:r>
      <w:r w:rsidR="0025233E" w:rsidRPr="006E78D3">
        <w:rPr>
          <w:rFonts w:ascii="Arial" w:hAnsi="Arial" w:cs="Arial"/>
          <w:lang w:val="en-GB"/>
        </w:rPr>
        <w:t>For this experiment,</w:t>
      </w:r>
      <w:r w:rsidR="00877399" w:rsidRPr="006E78D3">
        <w:rPr>
          <w:rFonts w:ascii="Arial" w:hAnsi="Arial" w:cs="Arial"/>
          <w:lang w:val="en-GB"/>
        </w:rPr>
        <w:t xml:space="preserve"> use a 20</w:t>
      </w:r>
      <w:r w:rsidR="0025233E" w:rsidRPr="006E78D3">
        <w:rPr>
          <w:rFonts w:ascii="Arial" w:hAnsi="Arial" w:cs="Arial"/>
          <w:lang w:val="en-GB"/>
        </w:rPr>
        <w:t xml:space="preserve"> </w:t>
      </w:r>
      <w:r w:rsidR="00877399" w:rsidRPr="006E78D3">
        <w:rPr>
          <w:rFonts w:ascii="Arial" w:hAnsi="Arial" w:cs="Arial"/>
          <w:lang w:val="en-GB"/>
        </w:rPr>
        <w:t xml:space="preserve">min break. </w:t>
      </w:r>
    </w:p>
    <w:p w14:paraId="640AC464" w14:textId="77777777" w:rsidR="0025233E" w:rsidRPr="006E78D3" w:rsidRDefault="0025233E" w:rsidP="00D07A4B">
      <w:pPr>
        <w:pStyle w:val="ListParagraph"/>
        <w:rPr>
          <w:rFonts w:ascii="Arial" w:hAnsi="Arial" w:cs="Arial"/>
          <w:lang w:val="en-GB"/>
        </w:rPr>
      </w:pPr>
    </w:p>
    <w:p w14:paraId="24D5A30E" w14:textId="525DD404" w:rsidR="00877399" w:rsidRPr="006E78D3" w:rsidRDefault="00877399" w:rsidP="00D07A4B">
      <w:pPr>
        <w:pStyle w:val="ListParagraph"/>
        <w:widowControl w:val="0"/>
        <w:numPr>
          <w:ilvl w:val="2"/>
          <w:numId w:val="1"/>
        </w:numPr>
        <w:autoSpaceDE w:val="0"/>
        <w:autoSpaceDN w:val="0"/>
        <w:adjustRightInd w:val="0"/>
        <w:spacing w:after="0"/>
        <w:rPr>
          <w:rFonts w:ascii="Arial" w:hAnsi="Arial" w:cs="Arial"/>
          <w:b/>
          <w:lang w:val="en-GB"/>
        </w:rPr>
      </w:pPr>
      <w:r w:rsidRPr="006E78D3">
        <w:rPr>
          <w:rFonts w:ascii="Arial" w:hAnsi="Arial" w:cs="Arial"/>
          <w:lang w:val="en-GB"/>
        </w:rPr>
        <w:t xml:space="preserve">Let the participant know that </w:t>
      </w:r>
      <w:r w:rsidR="0025233E" w:rsidRPr="006E78D3">
        <w:rPr>
          <w:rFonts w:ascii="Arial" w:hAnsi="Arial" w:cs="Arial"/>
          <w:lang w:val="en-GB"/>
        </w:rPr>
        <w:t>they</w:t>
      </w:r>
      <w:r w:rsidRPr="006E78D3">
        <w:rPr>
          <w:rFonts w:ascii="Arial" w:hAnsi="Arial" w:cs="Arial"/>
          <w:lang w:val="en-GB"/>
        </w:rPr>
        <w:t xml:space="preserve"> will</w:t>
      </w:r>
      <w:del w:id="92" w:author="Jacob Roundy" w:date="2015-03-21T12:45:00Z">
        <w:r w:rsidRPr="006E78D3" w:rsidDel="00C37374">
          <w:rPr>
            <w:rFonts w:ascii="Arial" w:hAnsi="Arial" w:cs="Arial"/>
            <w:lang w:val="en-GB"/>
          </w:rPr>
          <w:delText xml:space="preserve"> now</w:delText>
        </w:r>
      </w:del>
      <w:r w:rsidRPr="006E78D3">
        <w:rPr>
          <w:rFonts w:ascii="Arial" w:hAnsi="Arial" w:cs="Arial"/>
          <w:lang w:val="en-GB"/>
        </w:rPr>
        <w:t xml:space="preserve"> have a break before continuing on to additional experiments. </w:t>
      </w:r>
    </w:p>
    <w:p w14:paraId="7E205B69" w14:textId="77777777" w:rsidR="006F5BD1" w:rsidRPr="006E78D3" w:rsidRDefault="006F5BD1" w:rsidP="00D07A4B">
      <w:pPr>
        <w:pStyle w:val="ListParagraph"/>
        <w:widowControl w:val="0"/>
        <w:autoSpaceDE w:val="0"/>
        <w:autoSpaceDN w:val="0"/>
        <w:adjustRightInd w:val="0"/>
        <w:spacing w:after="0"/>
        <w:ind w:left="1440"/>
        <w:rPr>
          <w:rFonts w:ascii="Arial" w:hAnsi="Arial" w:cs="Arial"/>
          <w:b/>
          <w:lang w:val="en-GB"/>
        </w:rPr>
      </w:pPr>
    </w:p>
    <w:p w14:paraId="65AE7D27" w14:textId="7CF118FA" w:rsidR="00877399" w:rsidRPr="006E78D3" w:rsidRDefault="00877399" w:rsidP="006818A1">
      <w:pPr>
        <w:pStyle w:val="ListParagraph"/>
        <w:widowControl w:val="0"/>
        <w:numPr>
          <w:ilvl w:val="1"/>
          <w:numId w:val="1"/>
        </w:numPr>
        <w:autoSpaceDE w:val="0"/>
        <w:autoSpaceDN w:val="0"/>
        <w:adjustRightInd w:val="0"/>
        <w:spacing w:after="0"/>
        <w:rPr>
          <w:rFonts w:ascii="Arial" w:hAnsi="Arial" w:cs="Arial"/>
          <w:b/>
          <w:lang w:val="en-GB"/>
        </w:rPr>
      </w:pPr>
      <w:r w:rsidRPr="006E78D3">
        <w:rPr>
          <w:rFonts w:ascii="Arial" w:hAnsi="Arial" w:cs="Arial"/>
          <w:lang w:val="en-GB"/>
        </w:rPr>
        <w:t xml:space="preserve">When the break is over, </w:t>
      </w:r>
      <w:r w:rsidR="0025233E" w:rsidRPr="006E78D3">
        <w:rPr>
          <w:rFonts w:ascii="Arial" w:hAnsi="Arial" w:cs="Arial"/>
          <w:lang w:val="en-GB"/>
        </w:rPr>
        <w:t>conduct</w:t>
      </w:r>
      <w:r w:rsidRPr="006E78D3">
        <w:rPr>
          <w:rFonts w:ascii="Arial" w:hAnsi="Arial" w:cs="Arial"/>
          <w:lang w:val="en-GB"/>
        </w:rPr>
        <w:t xml:space="preserve"> the surprise memory test. </w:t>
      </w:r>
      <w:r w:rsidR="00740206" w:rsidRPr="006E78D3">
        <w:rPr>
          <w:rFonts w:ascii="Arial" w:hAnsi="Arial" w:cs="Arial"/>
          <w:lang w:val="en-GB"/>
        </w:rPr>
        <w:t>Explain the instructions to the participant</w:t>
      </w:r>
      <w:r w:rsidRPr="006E78D3">
        <w:rPr>
          <w:rFonts w:ascii="Arial" w:hAnsi="Arial" w:cs="Arial"/>
          <w:lang w:val="en-GB"/>
        </w:rPr>
        <w:t xml:space="preserve"> as follows</w:t>
      </w:r>
      <w:r w:rsidR="00740206" w:rsidRPr="006E78D3">
        <w:rPr>
          <w:rFonts w:ascii="Arial" w:hAnsi="Arial" w:cs="Arial"/>
          <w:lang w:val="en-GB"/>
        </w:rPr>
        <w:t xml:space="preserve">: </w:t>
      </w:r>
    </w:p>
    <w:p w14:paraId="3A5FC787" w14:textId="77777777" w:rsidR="006F5BD1" w:rsidRPr="006E78D3" w:rsidRDefault="006F5BD1" w:rsidP="00D07A4B">
      <w:pPr>
        <w:pStyle w:val="ListParagraph"/>
        <w:widowControl w:val="0"/>
        <w:autoSpaceDE w:val="0"/>
        <w:autoSpaceDN w:val="0"/>
        <w:adjustRightInd w:val="0"/>
        <w:spacing w:after="0"/>
        <w:ind w:left="2160"/>
        <w:rPr>
          <w:rFonts w:ascii="Arial" w:hAnsi="Arial" w:cs="Arial"/>
          <w:b/>
          <w:lang w:val="en-GB"/>
        </w:rPr>
      </w:pPr>
    </w:p>
    <w:p w14:paraId="27846338" w14:textId="5C8EA35A" w:rsidR="00740206" w:rsidRPr="006E78D3" w:rsidRDefault="00740206" w:rsidP="00877399">
      <w:pPr>
        <w:pStyle w:val="ListParagraph"/>
        <w:widowControl w:val="0"/>
        <w:numPr>
          <w:ilvl w:val="2"/>
          <w:numId w:val="1"/>
        </w:numPr>
        <w:autoSpaceDE w:val="0"/>
        <w:autoSpaceDN w:val="0"/>
        <w:adjustRightInd w:val="0"/>
        <w:spacing w:after="0"/>
        <w:rPr>
          <w:rFonts w:ascii="Arial" w:hAnsi="Arial" w:cs="Arial"/>
          <w:b/>
          <w:lang w:val="en-GB"/>
        </w:rPr>
      </w:pPr>
      <w:r w:rsidRPr="006E78D3">
        <w:rPr>
          <w:rFonts w:ascii="Arial" w:hAnsi="Arial" w:cs="Arial"/>
          <w:lang w:val="en-GB"/>
        </w:rPr>
        <w:t xml:space="preserve">“Thank you for your participation. I’d now like you to </w:t>
      </w:r>
      <w:r w:rsidR="00877399" w:rsidRPr="006E78D3">
        <w:rPr>
          <w:rFonts w:ascii="Arial" w:hAnsi="Arial" w:cs="Arial"/>
          <w:lang w:val="en-GB"/>
        </w:rPr>
        <w:t xml:space="preserve">do </w:t>
      </w:r>
      <w:r w:rsidRPr="006E78D3">
        <w:rPr>
          <w:rFonts w:ascii="Arial" w:hAnsi="Arial" w:cs="Arial"/>
          <w:lang w:val="en-GB"/>
        </w:rPr>
        <w:t xml:space="preserve">a second task designed to investigate how well you remember the objects you </w:t>
      </w:r>
      <w:r w:rsidR="00877399" w:rsidRPr="006E78D3">
        <w:rPr>
          <w:rFonts w:ascii="Arial" w:hAnsi="Arial" w:cs="Arial"/>
          <w:lang w:val="en-GB"/>
        </w:rPr>
        <w:t>saw earlier</w:t>
      </w:r>
      <w:r w:rsidRPr="006E78D3">
        <w:rPr>
          <w:rFonts w:ascii="Arial" w:hAnsi="Arial" w:cs="Arial"/>
          <w:lang w:val="en-GB"/>
        </w:rPr>
        <w:t>. On each trial</w:t>
      </w:r>
      <w:r w:rsidR="0025233E" w:rsidRPr="006E78D3">
        <w:rPr>
          <w:rFonts w:ascii="Arial" w:hAnsi="Arial" w:cs="Arial"/>
          <w:lang w:val="en-GB"/>
        </w:rPr>
        <w:t>,</w:t>
      </w:r>
      <w:r w:rsidRPr="006E78D3">
        <w:rPr>
          <w:rFonts w:ascii="Arial" w:hAnsi="Arial" w:cs="Arial"/>
          <w:lang w:val="en-GB"/>
        </w:rPr>
        <w:t xml:space="preserve"> you will see two pictures of the same object. One will be </w:t>
      </w:r>
      <w:ins w:id="93" w:author="Jacob Roundy" w:date="2015-03-21T12:46:00Z">
        <w:r w:rsidR="00C37374">
          <w:rPr>
            <w:rFonts w:ascii="Arial" w:hAnsi="Arial" w:cs="Arial"/>
            <w:lang w:val="en-GB"/>
          </w:rPr>
          <w:t>a</w:t>
        </w:r>
      </w:ins>
      <w:del w:id="94" w:author="Jacob Roundy" w:date="2015-03-21T12:46:00Z">
        <w:r w:rsidRPr="006E78D3" w:rsidDel="00C37374">
          <w:rPr>
            <w:rFonts w:ascii="Arial" w:hAnsi="Arial" w:cs="Arial"/>
            <w:lang w:val="en-GB"/>
          </w:rPr>
          <w:delText>the</w:delText>
        </w:r>
      </w:del>
      <w:r w:rsidRPr="006E78D3">
        <w:rPr>
          <w:rFonts w:ascii="Arial" w:hAnsi="Arial" w:cs="Arial"/>
          <w:lang w:val="en-GB"/>
        </w:rPr>
        <w:t xml:space="preserve"> picture of th</w:t>
      </w:r>
      <w:ins w:id="95" w:author="Jacob Roundy" w:date="2015-03-21T12:46:00Z">
        <w:r w:rsidR="00C37374">
          <w:rPr>
            <w:rFonts w:ascii="Arial" w:hAnsi="Arial" w:cs="Arial"/>
            <w:lang w:val="en-GB"/>
          </w:rPr>
          <w:t>e</w:t>
        </w:r>
      </w:ins>
      <w:del w:id="96" w:author="Jacob Roundy" w:date="2015-03-21T12:46:00Z">
        <w:r w:rsidRPr="006E78D3" w:rsidDel="00C37374">
          <w:rPr>
            <w:rFonts w:ascii="Arial" w:hAnsi="Arial" w:cs="Arial"/>
            <w:lang w:val="en-GB"/>
          </w:rPr>
          <w:delText>at</w:delText>
        </w:r>
      </w:del>
      <w:r w:rsidRPr="006E78D3">
        <w:rPr>
          <w:rFonts w:ascii="Arial" w:hAnsi="Arial" w:cs="Arial"/>
          <w:lang w:val="en-GB"/>
        </w:rPr>
        <w:t xml:space="preserve"> object</w:t>
      </w:r>
      <w:del w:id="97" w:author="Jacob Roundy" w:date="2015-03-21T12:46:00Z">
        <w:r w:rsidRPr="006E78D3" w:rsidDel="00C37374">
          <w:rPr>
            <w:rFonts w:ascii="Arial" w:hAnsi="Arial" w:cs="Arial"/>
            <w:lang w:val="en-GB"/>
          </w:rPr>
          <w:delText xml:space="preserve"> that</w:delText>
        </w:r>
      </w:del>
      <w:r w:rsidRPr="006E78D3">
        <w:rPr>
          <w:rFonts w:ascii="Arial" w:hAnsi="Arial" w:cs="Arial"/>
          <w:lang w:val="en-GB"/>
        </w:rPr>
        <w:t xml:space="preserve"> you saw when you were doing the letter judgment task. The other will be a picture of that object in a different state</w:t>
      </w:r>
      <w:r w:rsidR="0025233E" w:rsidRPr="006E78D3">
        <w:rPr>
          <w:rFonts w:ascii="Arial" w:hAnsi="Arial" w:cs="Arial"/>
          <w:lang w:val="en-GB"/>
        </w:rPr>
        <w:t xml:space="preserve"> </w:t>
      </w:r>
      <w:r w:rsidRPr="006E78D3">
        <w:rPr>
          <w:rFonts w:ascii="Arial" w:hAnsi="Arial" w:cs="Arial"/>
          <w:lang w:val="en-GB"/>
        </w:rPr>
        <w:t>—</w:t>
      </w:r>
      <w:r w:rsidR="0025233E" w:rsidRPr="006E78D3">
        <w:rPr>
          <w:rFonts w:ascii="Arial" w:hAnsi="Arial" w:cs="Arial"/>
          <w:lang w:val="en-GB"/>
        </w:rPr>
        <w:t xml:space="preserve"> </w:t>
      </w:r>
      <w:r w:rsidRPr="006E78D3">
        <w:rPr>
          <w:rFonts w:ascii="Arial" w:hAnsi="Arial" w:cs="Arial"/>
          <w:lang w:val="en-GB"/>
        </w:rPr>
        <w:t>it could be rotated, opened, closed, and so on. Your job is to identify the image you saw before. In each trial, one of the pictures will be on the right side of the screen and the other will be on the left. Press the right or left arrow key to indicate the image</w:t>
      </w:r>
      <w:del w:id="98" w:author="Jacob Roundy" w:date="2015-03-21T12:46:00Z">
        <w:r w:rsidRPr="006E78D3" w:rsidDel="00C37374">
          <w:rPr>
            <w:rFonts w:ascii="Arial" w:hAnsi="Arial" w:cs="Arial"/>
            <w:lang w:val="en-GB"/>
          </w:rPr>
          <w:delText xml:space="preserve"> that</w:delText>
        </w:r>
      </w:del>
      <w:r w:rsidRPr="006E78D3">
        <w:rPr>
          <w:rFonts w:ascii="Arial" w:hAnsi="Arial" w:cs="Arial"/>
          <w:lang w:val="en-GB"/>
        </w:rPr>
        <w:t xml:space="preserve"> you think is the one you saw before. If you are unsure, just guess.”</w:t>
      </w:r>
    </w:p>
    <w:p w14:paraId="07764D9A" w14:textId="77777777" w:rsidR="006F5BD1" w:rsidRPr="006E78D3" w:rsidRDefault="006F5BD1" w:rsidP="00D07A4B">
      <w:pPr>
        <w:pStyle w:val="ListParagraph"/>
        <w:widowControl w:val="0"/>
        <w:autoSpaceDE w:val="0"/>
        <w:autoSpaceDN w:val="0"/>
        <w:adjustRightInd w:val="0"/>
        <w:spacing w:after="0"/>
        <w:ind w:left="1440"/>
        <w:rPr>
          <w:rFonts w:ascii="Arial" w:hAnsi="Arial" w:cs="Arial"/>
          <w:b/>
          <w:lang w:val="en-GB"/>
        </w:rPr>
      </w:pPr>
    </w:p>
    <w:p w14:paraId="56362FD6" w14:textId="7472D78E" w:rsidR="00740206" w:rsidRPr="006E78D3" w:rsidRDefault="00740206" w:rsidP="006818A1">
      <w:pPr>
        <w:pStyle w:val="ListParagraph"/>
        <w:widowControl w:val="0"/>
        <w:numPr>
          <w:ilvl w:val="1"/>
          <w:numId w:val="1"/>
        </w:numPr>
        <w:autoSpaceDE w:val="0"/>
        <w:autoSpaceDN w:val="0"/>
        <w:adjustRightInd w:val="0"/>
        <w:spacing w:after="0"/>
        <w:rPr>
          <w:rFonts w:ascii="Arial" w:hAnsi="Arial" w:cs="Arial"/>
          <w:b/>
          <w:lang w:val="en-GB"/>
        </w:rPr>
      </w:pPr>
      <w:r w:rsidRPr="006E78D3">
        <w:rPr>
          <w:rFonts w:ascii="Arial" w:hAnsi="Arial" w:cs="Arial"/>
          <w:lang w:val="en-GB"/>
        </w:rPr>
        <w:t>As the instructions describe, each trial of the test phase include</w:t>
      </w:r>
      <w:r w:rsidR="0025233E" w:rsidRPr="006E78D3">
        <w:rPr>
          <w:rFonts w:ascii="Arial" w:hAnsi="Arial" w:cs="Arial"/>
          <w:lang w:val="en-GB"/>
        </w:rPr>
        <w:t>s</w:t>
      </w:r>
      <w:r w:rsidRPr="006E78D3">
        <w:rPr>
          <w:rFonts w:ascii="Arial" w:hAnsi="Arial" w:cs="Arial"/>
          <w:lang w:val="en-GB"/>
        </w:rPr>
        <w:t xml:space="preserve"> a</w:t>
      </w:r>
      <w:r w:rsidR="002C67EF" w:rsidRPr="006E78D3">
        <w:rPr>
          <w:rFonts w:ascii="Arial" w:hAnsi="Arial" w:cs="Arial"/>
          <w:lang w:val="en-GB"/>
        </w:rPr>
        <w:t>n image from the encoding phase</w:t>
      </w:r>
      <w:r w:rsidRPr="006E78D3">
        <w:rPr>
          <w:rFonts w:ascii="Arial" w:hAnsi="Arial" w:cs="Arial"/>
          <w:lang w:val="en-GB"/>
        </w:rPr>
        <w:t xml:space="preserve"> along with its paired state image. Present the images in a different random order from the encoding phase</w:t>
      </w:r>
      <w:r w:rsidR="0025233E" w:rsidRPr="006E78D3">
        <w:rPr>
          <w:rFonts w:ascii="Arial" w:hAnsi="Arial" w:cs="Arial"/>
          <w:lang w:val="en-GB"/>
        </w:rPr>
        <w:t xml:space="preserve"> (</w:t>
      </w:r>
      <w:r w:rsidR="0025233E" w:rsidRPr="006E78D3">
        <w:rPr>
          <w:rFonts w:ascii="Arial" w:hAnsi="Arial" w:cs="Arial"/>
          <w:b/>
          <w:lang w:val="en-GB"/>
        </w:rPr>
        <w:t>Figure 4</w:t>
      </w:r>
      <w:r w:rsidR="0025233E" w:rsidRPr="006E78D3">
        <w:rPr>
          <w:rFonts w:ascii="Arial" w:hAnsi="Arial" w:cs="Arial"/>
          <w:lang w:val="en-GB"/>
        </w:rPr>
        <w:t>)</w:t>
      </w:r>
      <w:r w:rsidRPr="006E78D3">
        <w:rPr>
          <w:rFonts w:ascii="Arial" w:hAnsi="Arial" w:cs="Arial"/>
          <w:lang w:val="en-GB"/>
        </w:rPr>
        <w:t xml:space="preserve">. </w:t>
      </w:r>
    </w:p>
    <w:p w14:paraId="608BD254" w14:textId="77777777" w:rsidR="006F5BD1" w:rsidRPr="006E78D3" w:rsidRDefault="006F5BD1" w:rsidP="00D07A4B">
      <w:pPr>
        <w:pStyle w:val="ListParagraph"/>
        <w:widowControl w:val="0"/>
        <w:autoSpaceDE w:val="0"/>
        <w:autoSpaceDN w:val="0"/>
        <w:adjustRightInd w:val="0"/>
        <w:spacing w:after="0"/>
        <w:ind w:left="1440"/>
        <w:rPr>
          <w:rFonts w:ascii="Arial" w:hAnsi="Arial" w:cs="Arial"/>
          <w:b/>
          <w:lang w:val="en-GB"/>
        </w:rPr>
      </w:pPr>
    </w:p>
    <w:p w14:paraId="56990949" w14:textId="0A569FE8" w:rsidR="007F1E34" w:rsidRPr="006E78D3" w:rsidDel="00EC02AE" w:rsidRDefault="009E7B80" w:rsidP="006818A1">
      <w:pPr>
        <w:pStyle w:val="ListParagraph"/>
        <w:widowControl w:val="0"/>
        <w:numPr>
          <w:ilvl w:val="1"/>
          <w:numId w:val="1"/>
        </w:numPr>
        <w:autoSpaceDE w:val="0"/>
        <w:autoSpaceDN w:val="0"/>
        <w:adjustRightInd w:val="0"/>
        <w:spacing w:after="0"/>
        <w:rPr>
          <w:del w:id="99" w:author="Jonathan Flombaum" w:date="2015-03-17T15:13:00Z"/>
          <w:rFonts w:ascii="Arial" w:hAnsi="Arial" w:cs="Arial"/>
          <w:b/>
          <w:lang w:val="en-GB"/>
        </w:rPr>
      </w:pPr>
      <w:r w:rsidRPr="006E78D3">
        <w:rPr>
          <w:rFonts w:ascii="Arial" w:hAnsi="Arial" w:cs="Arial"/>
          <w:lang w:val="en-GB"/>
        </w:rPr>
        <w:t xml:space="preserve">To </w:t>
      </w:r>
      <w:r w:rsidR="00F5484B" w:rsidRPr="006E78D3">
        <w:rPr>
          <w:rFonts w:ascii="Arial" w:hAnsi="Arial" w:cs="Arial"/>
          <w:lang w:val="en-GB"/>
        </w:rPr>
        <w:t xml:space="preserve">analyze </w:t>
      </w:r>
      <w:r w:rsidRPr="006E78D3">
        <w:rPr>
          <w:rFonts w:ascii="Arial" w:hAnsi="Arial" w:cs="Arial"/>
          <w:lang w:val="en-GB"/>
        </w:rPr>
        <w:t>the results, compute the proportion of correct responses made by the participant during the test phase. With 100 images, participants should correctly identify between 65 and 95</w:t>
      </w:r>
      <w:r w:rsidR="00781858" w:rsidRPr="006E78D3">
        <w:rPr>
          <w:rFonts w:ascii="Arial" w:hAnsi="Arial" w:cs="Arial"/>
          <w:lang w:val="en-GB"/>
        </w:rPr>
        <w:t>,</w:t>
      </w:r>
      <w:r w:rsidRPr="006E78D3">
        <w:rPr>
          <w:rFonts w:ascii="Arial" w:hAnsi="Arial" w:cs="Arial"/>
          <w:lang w:val="en-GB"/>
        </w:rPr>
        <w:t xml:space="preserve"> on average. Note that 50 would be the expected outcome</w:t>
      </w:r>
      <w:r w:rsidR="00974780" w:rsidRPr="006E78D3">
        <w:rPr>
          <w:rFonts w:ascii="Arial" w:hAnsi="Arial" w:cs="Arial"/>
          <w:lang w:val="en-GB"/>
        </w:rPr>
        <w:t xml:space="preserve"> (on average)</w:t>
      </w:r>
      <w:r w:rsidRPr="006E78D3">
        <w:rPr>
          <w:rFonts w:ascii="Arial" w:hAnsi="Arial" w:cs="Arial"/>
          <w:lang w:val="en-GB"/>
        </w:rPr>
        <w:t xml:space="preserve"> if one simply guessed</w:t>
      </w:r>
      <w:r w:rsidR="00974780" w:rsidRPr="006E78D3">
        <w:rPr>
          <w:rFonts w:ascii="Arial" w:hAnsi="Arial" w:cs="Arial"/>
          <w:lang w:val="en-GB"/>
        </w:rPr>
        <w:t xml:space="preserve"> and actually remembered nothing about the images.</w:t>
      </w:r>
      <w:r w:rsidR="00781858" w:rsidRPr="006E78D3">
        <w:rPr>
          <w:rFonts w:ascii="Arial" w:hAnsi="Arial" w:cs="Arial"/>
          <w:lang w:val="en-GB"/>
        </w:rPr>
        <w:t xml:space="preserve"> So </w:t>
      </w:r>
      <w:r w:rsidR="000B1D14" w:rsidRPr="006E78D3">
        <w:rPr>
          <w:rFonts w:ascii="Arial" w:hAnsi="Arial" w:cs="Arial"/>
          <w:lang w:val="en-GB"/>
        </w:rPr>
        <w:t>performance</w:t>
      </w:r>
      <w:r w:rsidR="00E33F7D" w:rsidRPr="006E78D3">
        <w:rPr>
          <w:rFonts w:ascii="Arial" w:hAnsi="Arial" w:cs="Arial"/>
          <w:lang w:val="en-GB"/>
        </w:rPr>
        <w:t>s</w:t>
      </w:r>
      <w:r w:rsidR="000B1D14" w:rsidRPr="006E78D3">
        <w:rPr>
          <w:rFonts w:ascii="Arial" w:hAnsi="Arial" w:cs="Arial"/>
          <w:lang w:val="en-GB"/>
        </w:rPr>
        <w:t xml:space="preserve"> better than 50% indicate that images were encoded into long-term memory during the cover task.</w:t>
      </w:r>
    </w:p>
    <w:p w14:paraId="5085EB47" w14:textId="77777777" w:rsidR="00A640A6" w:rsidRPr="00EC02AE" w:rsidDel="00EC02AE" w:rsidRDefault="00A640A6">
      <w:pPr>
        <w:widowControl w:val="0"/>
        <w:autoSpaceDE w:val="0"/>
        <w:autoSpaceDN w:val="0"/>
        <w:adjustRightInd w:val="0"/>
        <w:spacing w:after="0"/>
        <w:rPr>
          <w:del w:id="100" w:author="Jonathan Flombaum" w:date="2015-03-17T15:13:00Z"/>
          <w:rFonts w:ascii="Arial" w:hAnsi="Arial" w:cs="Arial"/>
          <w:lang w:val="en-GB"/>
        </w:rPr>
      </w:pPr>
    </w:p>
    <w:p w14:paraId="2A555629" w14:textId="237EDA0F" w:rsidR="009E7B80" w:rsidRPr="006E78D3" w:rsidDel="00EC02AE" w:rsidRDefault="007F1E34" w:rsidP="007F1E34">
      <w:pPr>
        <w:pStyle w:val="ListParagraph"/>
        <w:widowControl w:val="0"/>
        <w:numPr>
          <w:ilvl w:val="0"/>
          <w:numId w:val="1"/>
        </w:numPr>
        <w:autoSpaceDE w:val="0"/>
        <w:autoSpaceDN w:val="0"/>
        <w:adjustRightInd w:val="0"/>
        <w:spacing w:after="0"/>
        <w:rPr>
          <w:del w:id="101" w:author="Jonathan Flombaum" w:date="2015-03-17T15:13:00Z"/>
          <w:rFonts w:ascii="Arial" w:hAnsi="Arial" w:cs="Arial"/>
          <w:lang w:val="en-GB"/>
        </w:rPr>
      </w:pPr>
      <w:commentRangeStart w:id="102"/>
      <w:del w:id="103" w:author="Jonathan Flombaum" w:date="2015-03-17T15:13:00Z">
        <w:r w:rsidRPr="006E78D3" w:rsidDel="00EC02AE">
          <w:rPr>
            <w:rFonts w:ascii="Arial" w:hAnsi="Arial" w:cs="Arial"/>
            <w:lang w:val="en-GB"/>
          </w:rPr>
          <w:delText>Cover Task Variation</w:delText>
        </w:r>
        <w:r w:rsidR="00E33F7D" w:rsidRPr="006E78D3" w:rsidDel="00EC02AE">
          <w:rPr>
            <w:rFonts w:ascii="Arial" w:hAnsi="Arial" w:cs="Arial"/>
            <w:lang w:val="en-GB"/>
          </w:rPr>
          <w:delText>.</w:delText>
        </w:r>
        <w:r w:rsidR="000B1D14" w:rsidRPr="006E78D3" w:rsidDel="00EC02AE">
          <w:rPr>
            <w:rFonts w:ascii="Arial" w:hAnsi="Arial" w:cs="Arial"/>
            <w:lang w:val="en-GB"/>
          </w:rPr>
          <w:delText xml:space="preserve"> </w:delText>
        </w:r>
        <w:commentRangeEnd w:id="102"/>
        <w:r w:rsidR="00DC3BE2" w:rsidDel="00EC02AE">
          <w:rPr>
            <w:rStyle w:val="CommentReference"/>
          </w:rPr>
          <w:commentReference w:id="102"/>
        </w:r>
      </w:del>
    </w:p>
    <w:p w14:paraId="6F10C1FF" w14:textId="54804225" w:rsidR="006F5BD1" w:rsidRPr="006E78D3" w:rsidDel="00EC02AE" w:rsidRDefault="006F5BD1" w:rsidP="00D07A4B">
      <w:pPr>
        <w:pStyle w:val="ListParagraph"/>
        <w:spacing w:after="0"/>
        <w:ind w:left="1440"/>
        <w:rPr>
          <w:del w:id="104" w:author="Jonathan Flombaum" w:date="2015-03-17T15:13:00Z"/>
          <w:rFonts w:ascii="Arial" w:hAnsi="Arial" w:cs="Arial"/>
        </w:rPr>
      </w:pPr>
    </w:p>
    <w:p w14:paraId="688A2A48" w14:textId="46F953EC" w:rsidR="00651291" w:rsidRPr="006E78D3" w:rsidDel="00EC02AE" w:rsidRDefault="007F1E34" w:rsidP="007F1E34">
      <w:pPr>
        <w:pStyle w:val="ListParagraph"/>
        <w:numPr>
          <w:ilvl w:val="1"/>
          <w:numId w:val="1"/>
        </w:numPr>
        <w:spacing w:after="0"/>
        <w:rPr>
          <w:del w:id="105" w:author="Jonathan Flombaum" w:date="2015-03-17T15:13:00Z"/>
          <w:rFonts w:ascii="Arial" w:hAnsi="Arial" w:cs="Arial"/>
        </w:rPr>
      </w:pPr>
      <w:commentRangeStart w:id="106"/>
      <w:del w:id="107" w:author="Jonathan Flombaum" w:date="2015-03-17T15:13:00Z">
        <w:r w:rsidRPr="006E78D3" w:rsidDel="00EC02AE">
          <w:rPr>
            <w:rFonts w:ascii="Arial" w:hAnsi="Arial" w:cs="Arial"/>
          </w:rPr>
          <w:delText xml:space="preserve">The basic incidental encoding procedure has been used to ask many different kinds of questions about the nature of long-term memory. </w:delText>
        </w:r>
        <w:r w:rsidR="005F3B81" w:rsidRPr="006E78D3" w:rsidDel="00EC02AE">
          <w:rPr>
            <w:rFonts w:ascii="Arial" w:hAnsi="Arial" w:cs="Arial"/>
          </w:rPr>
          <w:delText>In order to do this,</w:delText>
        </w:r>
        <w:r w:rsidRPr="006E78D3" w:rsidDel="00EC02AE">
          <w:rPr>
            <w:rFonts w:ascii="Arial" w:hAnsi="Arial" w:cs="Arial"/>
          </w:rPr>
          <w:delText xml:space="preserve"> contrast </w:delText>
        </w:r>
        <w:r w:rsidR="005F3B81" w:rsidRPr="006E78D3" w:rsidDel="00EC02AE">
          <w:rPr>
            <w:rFonts w:ascii="Arial" w:hAnsi="Arial" w:cs="Arial"/>
          </w:rPr>
          <w:delText xml:space="preserve">the </w:delText>
        </w:r>
        <w:r w:rsidRPr="006E78D3" w:rsidDel="00EC02AE">
          <w:rPr>
            <w:rFonts w:ascii="Arial" w:hAnsi="Arial" w:cs="Arial"/>
          </w:rPr>
          <w:delText>performance</w:delText>
        </w:r>
        <w:r w:rsidR="005F3B81" w:rsidRPr="006E78D3" w:rsidDel="00EC02AE">
          <w:rPr>
            <w:rFonts w:ascii="Arial" w:hAnsi="Arial" w:cs="Arial"/>
          </w:rPr>
          <w:delText>s</w:delText>
        </w:r>
        <w:r w:rsidRPr="006E78D3" w:rsidDel="00EC02AE">
          <w:rPr>
            <w:rFonts w:ascii="Arial" w:hAnsi="Arial" w:cs="Arial"/>
          </w:rPr>
          <w:delText xml:space="preserve"> with different cover tasks. This </w:delText>
        </w:r>
        <w:r w:rsidR="00513895" w:rsidRPr="006E78D3" w:rsidDel="00EC02AE">
          <w:rPr>
            <w:rFonts w:ascii="Arial" w:hAnsi="Arial" w:cs="Arial"/>
          </w:rPr>
          <w:delText>allows</w:delText>
        </w:r>
        <w:r w:rsidRPr="006E78D3" w:rsidDel="00EC02AE">
          <w:rPr>
            <w:rFonts w:ascii="Arial" w:hAnsi="Arial" w:cs="Arial"/>
          </w:rPr>
          <w:delText xml:space="preserve"> a researcher</w:delText>
        </w:r>
        <w:r w:rsidR="005F3B81" w:rsidRPr="006E78D3" w:rsidDel="00EC02AE">
          <w:rPr>
            <w:rFonts w:ascii="Arial" w:hAnsi="Arial" w:cs="Arial"/>
          </w:rPr>
          <w:delText xml:space="preserve"> to</w:delText>
        </w:r>
        <w:r w:rsidRPr="006E78D3" w:rsidDel="00EC02AE">
          <w:rPr>
            <w:rFonts w:ascii="Arial" w:hAnsi="Arial" w:cs="Arial"/>
          </w:rPr>
          <w:delText xml:space="preserve"> ask about the kinds of engagement that </w:delText>
        </w:r>
        <w:r w:rsidR="00651291" w:rsidRPr="006E78D3" w:rsidDel="00EC02AE">
          <w:rPr>
            <w:rFonts w:ascii="Arial" w:hAnsi="Arial" w:cs="Arial"/>
          </w:rPr>
          <w:delText xml:space="preserve">support better (or worse) incidental encoding into long-term memory. </w:delText>
        </w:r>
        <w:commentRangeEnd w:id="106"/>
        <w:r w:rsidR="00DC3BE2" w:rsidDel="00EC02AE">
          <w:rPr>
            <w:rStyle w:val="CommentReference"/>
          </w:rPr>
          <w:commentReference w:id="106"/>
        </w:r>
      </w:del>
    </w:p>
    <w:p w14:paraId="70EF3989" w14:textId="661561A5" w:rsidR="006F5BD1" w:rsidRPr="006E78D3" w:rsidDel="00EC02AE" w:rsidRDefault="006F5BD1" w:rsidP="00D07A4B">
      <w:pPr>
        <w:pStyle w:val="ListParagraph"/>
        <w:spacing w:after="0"/>
        <w:ind w:left="1440"/>
        <w:rPr>
          <w:del w:id="108" w:author="Jonathan Flombaum" w:date="2015-03-17T15:13:00Z"/>
          <w:rFonts w:ascii="Arial" w:hAnsi="Arial" w:cs="Arial"/>
        </w:rPr>
      </w:pPr>
    </w:p>
    <w:p w14:paraId="076D21D1" w14:textId="75F44945" w:rsidR="007F1E34" w:rsidRPr="006E78D3" w:rsidDel="00EC02AE" w:rsidRDefault="007F1E34" w:rsidP="007F1E34">
      <w:pPr>
        <w:pStyle w:val="ListParagraph"/>
        <w:numPr>
          <w:ilvl w:val="1"/>
          <w:numId w:val="1"/>
        </w:numPr>
        <w:spacing w:after="0"/>
        <w:rPr>
          <w:del w:id="109" w:author="Jonathan Flombaum" w:date="2015-03-17T15:13:00Z"/>
          <w:rFonts w:ascii="Arial" w:hAnsi="Arial" w:cs="Arial"/>
        </w:rPr>
      </w:pPr>
      <w:del w:id="110" w:author="Jonathan Flombaum" w:date="2015-03-17T15:13:00Z">
        <w:r w:rsidRPr="006E78D3" w:rsidDel="00EC02AE">
          <w:rPr>
            <w:rFonts w:ascii="Arial" w:hAnsi="Arial" w:cs="Arial"/>
          </w:rPr>
          <w:delText xml:space="preserve">One classic effect </w:delText>
        </w:r>
        <w:r w:rsidR="005F3B81" w:rsidRPr="006E78D3" w:rsidDel="00EC02AE">
          <w:rPr>
            <w:rFonts w:ascii="Arial" w:hAnsi="Arial" w:cs="Arial"/>
          </w:rPr>
          <w:delText>deals with</w:delText>
        </w:r>
        <w:r w:rsidRPr="006E78D3" w:rsidDel="00EC02AE">
          <w:rPr>
            <w:rFonts w:ascii="Arial" w:hAnsi="Arial" w:cs="Arial"/>
          </w:rPr>
          <w:delText xml:space="preserve"> levels of processing. To investigate the effects of levels of processing on memory encoding, test half </w:delText>
        </w:r>
        <w:r w:rsidR="005F3B81" w:rsidRPr="006E78D3" w:rsidDel="00EC02AE">
          <w:rPr>
            <w:rFonts w:ascii="Arial" w:hAnsi="Arial" w:cs="Arial"/>
          </w:rPr>
          <w:delText>the</w:delText>
        </w:r>
        <w:r w:rsidRPr="006E78D3" w:rsidDel="00EC02AE">
          <w:rPr>
            <w:rFonts w:ascii="Arial" w:hAnsi="Arial" w:cs="Arial"/>
          </w:rPr>
          <w:delText xml:space="preserve"> participants using the letter cover task described already (“Does the name of this object have a letter ‘C’ in it?”). </w:delText>
        </w:r>
        <w:r w:rsidR="002F620E" w:rsidRPr="006E78D3" w:rsidDel="00EC02AE">
          <w:rPr>
            <w:rFonts w:ascii="Arial" w:hAnsi="Arial" w:cs="Arial"/>
          </w:rPr>
          <w:delText>This is an impersonal, and relatively superficial way</w:delText>
        </w:r>
        <w:r w:rsidR="005F3B81" w:rsidRPr="006E78D3" w:rsidDel="00EC02AE">
          <w:rPr>
            <w:rFonts w:ascii="Arial" w:hAnsi="Arial" w:cs="Arial"/>
          </w:rPr>
          <w:delText>,</w:delText>
        </w:r>
        <w:r w:rsidR="002F620E" w:rsidRPr="006E78D3" w:rsidDel="00EC02AE">
          <w:rPr>
            <w:rFonts w:ascii="Arial" w:hAnsi="Arial" w:cs="Arial"/>
          </w:rPr>
          <w:delText xml:space="preserve"> to evaluate an object. </w:delText>
        </w:r>
      </w:del>
    </w:p>
    <w:p w14:paraId="2CEFBF80" w14:textId="37ABCDCF" w:rsidR="006F5BD1" w:rsidRPr="006E78D3" w:rsidDel="00EC02AE" w:rsidRDefault="006F5BD1" w:rsidP="00D07A4B">
      <w:pPr>
        <w:pStyle w:val="ListParagraph"/>
        <w:spacing w:after="0"/>
        <w:ind w:left="1440"/>
        <w:rPr>
          <w:del w:id="111" w:author="Jonathan Flombaum" w:date="2015-03-17T15:13:00Z"/>
          <w:rFonts w:ascii="Arial" w:hAnsi="Arial" w:cs="Arial"/>
        </w:rPr>
      </w:pPr>
    </w:p>
    <w:p w14:paraId="20406C23" w14:textId="20AE760E" w:rsidR="002F620E" w:rsidRPr="006E78D3" w:rsidDel="00EC02AE" w:rsidRDefault="005F3B81" w:rsidP="007F1E34">
      <w:pPr>
        <w:pStyle w:val="ListParagraph"/>
        <w:numPr>
          <w:ilvl w:val="1"/>
          <w:numId w:val="1"/>
        </w:numPr>
        <w:spacing w:after="0"/>
        <w:rPr>
          <w:del w:id="112" w:author="Jonathan Flombaum" w:date="2015-03-17T15:13:00Z"/>
          <w:rFonts w:ascii="Arial" w:hAnsi="Arial" w:cs="Arial"/>
        </w:rPr>
      </w:pPr>
      <w:del w:id="113" w:author="Jonathan Flombaum" w:date="2015-03-17T15:13:00Z">
        <w:r w:rsidRPr="006E78D3" w:rsidDel="00EC02AE">
          <w:rPr>
            <w:rFonts w:ascii="Arial" w:hAnsi="Arial" w:cs="Arial"/>
          </w:rPr>
          <w:delText>Have t</w:delText>
        </w:r>
        <w:r w:rsidR="007F1E34" w:rsidRPr="006E78D3" w:rsidDel="00EC02AE">
          <w:rPr>
            <w:rFonts w:ascii="Arial" w:hAnsi="Arial" w:cs="Arial"/>
          </w:rPr>
          <w:delText xml:space="preserve">he other half of the participants </w:delText>
        </w:r>
        <w:r w:rsidR="002F620E" w:rsidRPr="006E78D3" w:rsidDel="00EC02AE">
          <w:rPr>
            <w:rFonts w:ascii="Arial" w:hAnsi="Arial" w:cs="Arial"/>
          </w:rPr>
          <w:delText>do</w:delText>
        </w:r>
        <w:r w:rsidR="007F1E34" w:rsidRPr="006E78D3" w:rsidDel="00EC02AE">
          <w:rPr>
            <w:rFonts w:ascii="Arial" w:hAnsi="Arial" w:cs="Arial"/>
          </w:rPr>
          <w:delText xml:space="preserve"> a different cover task</w:delText>
        </w:r>
        <w:r w:rsidR="002F620E" w:rsidRPr="006E78D3" w:rsidDel="00EC02AE">
          <w:rPr>
            <w:rFonts w:ascii="Arial" w:hAnsi="Arial" w:cs="Arial"/>
          </w:rPr>
          <w:delText xml:space="preserve"> designed to engage personal and more detailed processing. </w:delText>
        </w:r>
        <w:r w:rsidRPr="006E78D3" w:rsidDel="00EC02AE">
          <w:rPr>
            <w:rFonts w:ascii="Arial" w:hAnsi="Arial" w:cs="Arial"/>
          </w:rPr>
          <w:delText>Explain the following instructions to the participant</w:delText>
        </w:r>
        <w:r w:rsidR="002F620E" w:rsidRPr="006E78D3" w:rsidDel="00EC02AE">
          <w:rPr>
            <w:rFonts w:ascii="Arial" w:hAnsi="Arial" w:cs="Arial"/>
          </w:rPr>
          <w:delText>:</w:delText>
        </w:r>
      </w:del>
    </w:p>
    <w:p w14:paraId="7EB70B16" w14:textId="5FF3C11D" w:rsidR="006F5BD1" w:rsidRPr="006E78D3" w:rsidDel="00EC02AE" w:rsidRDefault="006F5BD1" w:rsidP="00D07A4B">
      <w:pPr>
        <w:pStyle w:val="ListParagraph"/>
        <w:spacing w:after="0"/>
        <w:ind w:left="2160"/>
        <w:rPr>
          <w:del w:id="114" w:author="Jonathan Flombaum" w:date="2015-03-17T15:13:00Z"/>
          <w:rFonts w:ascii="Arial" w:hAnsi="Arial" w:cs="Arial"/>
        </w:rPr>
      </w:pPr>
    </w:p>
    <w:p w14:paraId="14EE18E9" w14:textId="615606A9" w:rsidR="007E64AF" w:rsidRPr="006E78D3" w:rsidDel="00EC02AE" w:rsidRDefault="007F1E34" w:rsidP="002F620E">
      <w:pPr>
        <w:pStyle w:val="ListParagraph"/>
        <w:numPr>
          <w:ilvl w:val="2"/>
          <w:numId w:val="1"/>
        </w:numPr>
        <w:spacing w:after="0"/>
        <w:rPr>
          <w:del w:id="115" w:author="Jonathan Flombaum" w:date="2015-03-17T15:13:00Z"/>
          <w:rFonts w:ascii="Arial" w:hAnsi="Arial" w:cs="Arial"/>
        </w:rPr>
      </w:pPr>
      <w:del w:id="116" w:author="Jonathan Flombaum" w:date="2015-03-17T15:13:00Z">
        <w:r w:rsidRPr="006E78D3" w:rsidDel="00EC02AE">
          <w:rPr>
            <w:rFonts w:ascii="Arial" w:hAnsi="Arial" w:cs="Arial"/>
          </w:rPr>
          <w:delText>“</w:delText>
        </w:r>
        <w:r w:rsidRPr="006E78D3" w:rsidDel="00EC02AE">
          <w:rPr>
            <w:rFonts w:ascii="Arial" w:hAnsi="Arial" w:cs="Arial"/>
            <w:lang w:val="en-GB"/>
          </w:rPr>
          <w:delText>On each trial of the experiment, you will be shown a common object for 2 sec</w:delText>
        </w:r>
        <w:r w:rsidR="00F5484B" w:rsidRPr="006E78D3" w:rsidDel="00EC02AE">
          <w:rPr>
            <w:rFonts w:ascii="Arial" w:hAnsi="Arial" w:cs="Arial"/>
            <w:lang w:val="en-GB"/>
          </w:rPr>
          <w:delText>onds</w:delText>
        </w:r>
        <w:r w:rsidRPr="006E78D3" w:rsidDel="00EC02AE">
          <w:rPr>
            <w:rFonts w:ascii="Arial" w:hAnsi="Arial" w:cs="Arial"/>
            <w:lang w:val="en-GB"/>
          </w:rPr>
          <w:delText xml:space="preserve">. Your task is to report whether you have ever touched an object like the one shown. Think for a moment, and </w:delText>
        </w:r>
        <w:r w:rsidR="007E64AF" w:rsidRPr="006E78D3" w:rsidDel="00EC02AE">
          <w:rPr>
            <w:rFonts w:ascii="Arial" w:hAnsi="Arial" w:cs="Arial"/>
            <w:lang w:val="en-GB"/>
          </w:rPr>
          <w:delText xml:space="preserve">then </w:delText>
        </w:r>
        <w:r w:rsidRPr="006E78D3" w:rsidDel="00EC02AE">
          <w:rPr>
            <w:rFonts w:ascii="Arial" w:hAnsi="Arial" w:cs="Arial"/>
            <w:lang w:val="en-GB"/>
          </w:rPr>
          <w:delText xml:space="preserve">press the ‘Y’ key if you can think of a time that you have touched such an object, or press the ‘N’ key if you cannot think of such a time. </w:delText>
        </w:r>
        <w:r w:rsidRPr="006E78D3" w:rsidDel="00EC02AE">
          <w:rPr>
            <w:rFonts w:ascii="Arial" w:hAnsi="Arial" w:cs="Arial"/>
          </w:rPr>
          <w:delText xml:space="preserve">We are using this experiment to quantify how frequently people interact with basic objects. This is a process known as ‘norming.’ We will use the results of this experiment to analyze the results of future experiments that use these images as a stimulus set.” </w:delText>
        </w:r>
      </w:del>
    </w:p>
    <w:p w14:paraId="30D99204" w14:textId="3C4A631A" w:rsidR="006F5BD1" w:rsidRPr="006E78D3" w:rsidDel="00EC02AE" w:rsidRDefault="006F5BD1" w:rsidP="00D07A4B">
      <w:pPr>
        <w:pStyle w:val="ListParagraph"/>
        <w:spacing w:after="0"/>
        <w:ind w:left="2160"/>
        <w:rPr>
          <w:del w:id="117" w:author="Jonathan Flombaum" w:date="2015-03-17T15:13:00Z"/>
          <w:rFonts w:ascii="Arial" w:hAnsi="Arial" w:cs="Arial"/>
        </w:rPr>
      </w:pPr>
    </w:p>
    <w:p w14:paraId="3029CAF2" w14:textId="09A447FA" w:rsidR="007E64AF" w:rsidRPr="006E78D3" w:rsidDel="00EC02AE" w:rsidRDefault="007E64AF" w:rsidP="002F620E">
      <w:pPr>
        <w:pStyle w:val="ListParagraph"/>
        <w:numPr>
          <w:ilvl w:val="2"/>
          <w:numId w:val="1"/>
        </w:numPr>
        <w:spacing w:after="0"/>
        <w:rPr>
          <w:del w:id="118" w:author="Jonathan Flombaum" w:date="2015-03-17T15:13:00Z"/>
          <w:rFonts w:ascii="Arial" w:hAnsi="Arial" w:cs="Arial"/>
        </w:rPr>
      </w:pPr>
      <w:del w:id="119" w:author="Jonathan Flombaum" w:date="2015-03-17T15:13:00Z">
        <w:r w:rsidRPr="006E78D3" w:rsidDel="00EC02AE">
          <w:rPr>
            <w:rFonts w:ascii="Arial" w:hAnsi="Arial" w:cs="Arial"/>
          </w:rPr>
          <w:delText xml:space="preserve">Note that the </w:delText>
        </w:r>
        <w:r w:rsidR="00E91D25" w:rsidRPr="006E78D3" w:rsidDel="00EC02AE">
          <w:rPr>
            <w:rFonts w:ascii="Arial" w:hAnsi="Arial" w:cs="Arial"/>
          </w:rPr>
          <w:delText>last</w:delText>
        </w:r>
        <w:r w:rsidRPr="006E78D3" w:rsidDel="00EC02AE">
          <w:rPr>
            <w:rFonts w:ascii="Arial" w:hAnsi="Arial" w:cs="Arial"/>
          </w:rPr>
          <w:delText xml:space="preserve"> part of the instructions </w:delText>
        </w:r>
        <w:r w:rsidR="000804DB" w:rsidRPr="006E78D3" w:rsidDel="00EC02AE">
          <w:rPr>
            <w:rFonts w:ascii="Arial" w:hAnsi="Arial" w:cs="Arial"/>
          </w:rPr>
          <w:delText>is</w:delText>
        </w:r>
        <w:r w:rsidRPr="006E78D3" w:rsidDel="00EC02AE">
          <w:rPr>
            <w:rFonts w:ascii="Arial" w:hAnsi="Arial" w:cs="Arial"/>
          </w:rPr>
          <w:delText xml:space="preserve"> there to convince the participant of the </w:delText>
        </w:r>
        <w:r w:rsidR="005F3B81" w:rsidRPr="006E78D3" w:rsidDel="00EC02AE">
          <w:rPr>
            <w:rFonts w:ascii="Arial" w:hAnsi="Arial" w:cs="Arial"/>
          </w:rPr>
          <w:delText>“</w:delText>
        </w:r>
        <w:r w:rsidRPr="006E78D3" w:rsidDel="00EC02AE">
          <w:rPr>
            <w:rFonts w:ascii="Arial" w:hAnsi="Arial" w:cs="Arial"/>
          </w:rPr>
          <w:delText>cover.</w:delText>
        </w:r>
        <w:r w:rsidR="005F3B81" w:rsidRPr="006E78D3" w:rsidDel="00EC02AE">
          <w:rPr>
            <w:rFonts w:ascii="Arial" w:hAnsi="Arial" w:cs="Arial"/>
          </w:rPr>
          <w:delText>”</w:delText>
        </w:r>
        <w:r w:rsidRPr="006E78D3" w:rsidDel="00EC02AE">
          <w:rPr>
            <w:rFonts w:ascii="Arial" w:hAnsi="Arial" w:cs="Arial"/>
          </w:rPr>
          <w:delText xml:space="preserve"> </w:delText>
        </w:r>
        <w:r w:rsidR="005F3B81" w:rsidRPr="006E78D3" w:rsidDel="00EC02AE">
          <w:rPr>
            <w:rFonts w:ascii="Arial" w:hAnsi="Arial" w:cs="Arial"/>
          </w:rPr>
          <w:delText>It</w:delText>
        </w:r>
        <w:r w:rsidRPr="006E78D3" w:rsidDel="00EC02AE">
          <w:rPr>
            <w:rFonts w:ascii="Arial" w:hAnsi="Arial" w:cs="Arial"/>
          </w:rPr>
          <w:delText xml:space="preserve"> supplies a reason for asking them to complete a somewhat odd task, just like the suggestion that the experiment is designed to investigate language supplies a reason for the letter </w:delText>
        </w:r>
        <w:r w:rsidR="005F3B81" w:rsidRPr="006E78D3" w:rsidDel="00EC02AE">
          <w:rPr>
            <w:rFonts w:ascii="Arial" w:hAnsi="Arial" w:cs="Arial"/>
          </w:rPr>
          <w:delText>“</w:delText>
        </w:r>
        <w:r w:rsidRPr="006E78D3" w:rsidDel="00EC02AE">
          <w:rPr>
            <w:rFonts w:ascii="Arial" w:hAnsi="Arial" w:cs="Arial"/>
          </w:rPr>
          <w:delText>C</w:delText>
        </w:r>
        <w:r w:rsidR="005F3B81" w:rsidRPr="006E78D3" w:rsidDel="00EC02AE">
          <w:rPr>
            <w:rFonts w:ascii="Arial" w:hAnsi="Arial" w:cs="Arial"/>
          </w:rPr>
          <w:delText>”</w:delText>
        </w:r>
        <w:r w:rsidRPr="006E78D3" w:rsidDel="00EC02AE">
          <w:rPr>
            <w:rFonts w:ascii="Arial" w:hAnsi="Arial" w:cs="Arial"/>
          </w:rPr>
          <w:delText xml:space="preserve"> task.</w:delText>
        </w:r>
      </w:del>
    </w:p>
    <w:p w14:paraId="25C373A1" w14:textId="7E69F01F" w:rsidR="006F5BD1" w:rsidRPr="006E78D3" w:rsidDel="00EC02AE" w:rsidRDefault="006F5BD1" w:rsidP="00D07A4B">
      <w:pPr>
        <w:pStyle w:val="ListParagraph"/>
        <w:widowControl w:val="0"/>
        <w:autoSpaceDE w:val="0"/>
        <w:autoSpaceDN w:val="0"/>
        <w:adjustRightInd w:val="0"/>
        <w:spacing w:after="0"/>
        <w:ind w:left="1440"/>
        <w:rPr>
          <w:del w:id="120" w:author="Jonathan Flombaum" w:date="2015-03-17T15:13:00Z"/>
          <w:rFonts w:ascii="Arial" w:hAnsi="Arial" w:cs="Arial"/>
          <w:b/>
          <w:lang w:val="en-GB"/>
        </w:rPr>
      </w:pPr>
    </w:p>
    <w:p w14:paraId="5B128DBE" w14:textId="7407DD46" w:rsidR="007F1E34" w:rsidRPr="006E78D3" w:rsidRDefault="005F3B81" w:rsidP="007F1E34">
      <w:pPr>
        <w:pStyle w:val="ListParagraph"/>
        <w:widowControl w:val="0"/>
        <w:numPr>
          <w:ilvl w:val="1"/>
          <w:numId w:val="1"/>
        </w:numPr>
        <w:autoSpaceDE w:val="0"/>
        <w:autoSpaceDN w:val="0"/>
        <w:adjustRightInd w:val="0"/>
        <w:spacing w:after="0"/>
        <w:rPr>
          <w:rFonts w:ascii="Arial" w:hAnsi="Arial" w:cs="Arial"/>
          <w:b/>
          <w:lang w:val="en-GB"/>
        </w:rPr>
      </w:pPr>
      <w:del w:id="121" w:author="Jonathan Flombaum" w:date="2015-03-17T15:13:00Z">
        <w:r w:rsidRPr="006E78D3" w:rsidDel="00EC02AE">
          <w:rPr>
            <w:rFonts w:ascii="Arial" w:hAnsi="Arial" w:cs="Arial"/>
          </w:rPr>
          <w:delText>A</w:delText>
        </w:r>
        <w:r w:rsidR="007F1E34" w:rsidRPr="006E78D3" w:rsidDel="00EC02AE">
          <w:rPr>
            <w:rFonts w:ascii="Arial" w:hAnsi="Arial" w:cs="Arial"/>
          </w:rPr>
          <w:delText xml:space="preserve">fter the incidental encoding phase is complete, </w:delText>
        </w:r>
        <w:r w:rsidRPr="006E78D3" w:rsidDel="00EC02AE">
          <w:rPr>
            <w:rFonts w:ascii="Arial" w:hAnsi="Arial" w:cs="Arial"/>
          </w:rPr>
          <w:delText xml:space="preserve">have </w:delText>
        </w:r>
        <w:r w:rsidR="007F1E34" w:rsidRPr="006E78D3" w:rsidDel="00EC02AE">
          <w:rPr>
            <w:rFonts w:ascii="Arial" w:hAnsi="Arial" w:cs="Arial"/>
          </w:rPr>
          <w:delText>these participants do a surprise retrieval test</w:delText>
        </w:r>
        <w:r w:rsidR="007E64AF" w:rsidRPr="006E78D3" w:rsidDel="00EC02AE">
          <w:rPr>
            <w:rFonts w:ascii="Arial" w:hAnsi="Arial" w:cs="Arial"/>
          </w:rPr>
          <w:delText xml:space="preserve"> identical</w:delText>
        </w:r>
        <w:r w:rsidR="007E64AF" w:rsidRPr="006E78D3" w:rsidDel="00EC02AE">
          <w:rPr>
            <w:rFonts w:ascii="Arial" w:hAnsi="Arial" w:cs="Arial"/>
            <w:i/>
          </w:rPr>
          <w:delText xml:space="preserve"> </w:delText>
        </w:r>
        <w:r w:rsidR="007E64AF" w:rsidRPr="006E78D3" w:rsidDel="00EC02AE">
          <w:rPr>
            <w:rFonts w:ascii="Arial" w:hAnsi="Arial" w:cs="Arial"/>
          </w:rPr>
          <w:delText xml:space="preserve">to the one described </w:delText>
        </w:r>
        <w:r w:rsidR="002770CC" w:rsidRPr="006E78D3" w:rsidDel="00EC02AE">
          <w:rPr>
            <w:rFonts w:ascii="Arial" w:hAnsi="Arial" w:cs="Arial"/>
          </w:rPr>
          <w:delText xml:space="preserve">previously, </w:delText>
        </w:r>
        <w:r w:rsidR="007E64AF" w:rsidRPr="006E78D3" w:rsidDel="00EC02AE">
          <w:rPr>
            <w:rFonts w:ascii="Arial" w:hAnsi="Arial" w:cs="Arial"/>
          </w:rPr>
          <w:delText>complete</w:delText>
        </w:r>
        <w:r w:rsidR="002770CC" w:rsidRPr="006E78D3" w:rsidDel="00EC02AE">
          <w:rPr>
            <w:rFonts w:ascii="Arial" w:hAnsi="Arial" w:cs="Arial"/>
          </w:rPr>
          <w:delText>d</w:delText>
        </w:r>
        <w:r w:rsidR="007E64AF" w:rsidRPr="006E78D3" w:rsidDel="00EC02AE">
          <w:rPr>
            <w:rFonts w:ascii="Arial" w:hAnsi="Arial" w:cs="Arial"/>
          </w:rPr>
          <w:delText xml:space="preserve"> by the other group of participants</w:delText>
        </w:r>
      </w:del>
      <w:del w:id="122" w:author="Jacob Roundy" w:date="2015-03-21T12:58:00Z">
        <w:r w:rsidR="007F1E34" w:rsidRPr="006E78D3" w:rsidDel="000A6E2C">
          <w:rPr>
            <w:rFonts w:ascii="Arial" w:hAnsi="Arial" w:cs="Arial"/>
          </w:rPr>
          <w:delText xml:space="preserve">. </w:delText>
        </w:r>
      </w:del>
    </w:p>
    <w:p w14:paraId="7ACC0935" w14:textId="77777777" w:rsidR="00B66057" w:rsidRPr="006E78D3" w:rsidRDefault="00B66057" w:rsidP="00D70383">
      <w:pPr>
        <w:spacing w:after="0"/>
        <w:rPr>
          <w:rFonts w:ascii="Arial" w:hAnsi="Arial" w:cs="Arial"/>
          <w:b/>
        </w:rPr>
      </w:pPr>
    </w:p>
    <w:p w14:paraId="2D322E76" w14:textId="1165212E" w:rsidR="00047B49" w:rsidRPr="006E78D3" w:rsidRDefault="0080780C" w:rsidP="00047B49">
      <w:pPr>
        <w:spacing w:after="0"/>
        <w:rPr>
          <w:rFonts w:ascii="Arial" w:hAnsi="Arial" w:cs="Arial"/>
          <w:b/>
        </w:rPr>
      </w:pPr>
      <w:r w:rsidRPr="006E78D3">
        <w:rPr>
          <w:rFonts w:ascii="Arial" w:hAnsi="Arial" w:cs="Arial"/>
          <w:b/>
        </w:rPr>
        <w:t>Representative Result</w:t>
      </w:r>
      <w:r w:rsidR="007A02CD" w:rsidRPr="006E78D3">
        <w:rPr>
          <w:rFonts w:ascii="Arial" w:hAnsi="Arial" w:cs="Arial"/>
          <w:b/>
        </w:rPr>
        <w:t>s</w:t>
      </w:r>
      <w:r w:rsidR="006F5BD1" w:rsidRPr="006E78D3">
        <w:rPr>
          <w:rFonts w:ascii="Arial" w:hAnsi="Arial" w:cs="Arial"/>
          <w:b/>
        </w:rPr>
        <w:t>:</w:t>
      </w:r>
      <w:r w:rsidRPr="006E78D3">
        <w:rPr>
          <w:rFonts w:ascii="Arial" w:hAnsi="Arial" w:cs="Arial"/>
          <w:b/>
        </w:rPr>
        <w:t xml:space="preserve"> </w:t>
      </w:r>
    </w:p>
    <w:p w14:paraId="54F15846" w14:textId="77777777" w:rsidR="00047B49" w:rsidRPr="006E78D3" w:rsidRDefault="00047B49" w:rsidP="00047B49">
      <w:pPr>
        <w:spacing w:after="0"/>
        <w:rPr>
          <w:rFonts w:ascii="Arial" w:hAnsi="Arial" w:cs="Arial"/>
          <w:b/>
        </w:rPr>
      </w:pPr>
    </w:p>
    <w:p w14:paraId="51844C3E" w14:textId="738C2EC0" w:rsidR="00513895" w:rsidRPr="006E78D3" w:rsidRDefault="00513895" w:rsidP="00047B49">
      <w:pPr>
        <w:spacing w:after="0"/>
        <w:rPr>
          <w:rFonts w:ascii="Arial" w:hAnsi="Arial" w:cs="Arial"/>
        </w:rPr>
      </w:pPr>
      <w:r w:rsidRPr="006E78D3">
        <w:rPr>
          <w:rFonts w:ascii="Arial" w:hAnsi="Arial" w:cs="Arial"/>
        </w:rPr>
        <w:t>An influential effect in the domain of long-term memory is that objects are more likely to be remembered when incidental processing is more elaborate</w:t>
      </w:r>
      <w:r w:rsidR="002770CC" w:rsidRPr="006E78D3">
        <w:rPr>
          <w:rFonts w:ascii="Arial" w:hAnsi="Arial" w:cs="Arial"/>
        </w:rPr>
        <w:t>,</w:t>
      </w:r>
      <w:r w:rsidRPr="006E78D3">
        <w:rPr>
          <w:rFonts w:ascii="Arial" w:hAnsi="Arial" w:cs="Arial"/>
        </w:rPr>
        <w:t xml:space="preserve"> especially when it is personal. Memory performance in a surprise test is therefore usually worse among participants exposed </w:t>
      </w:r>
      <w:r w:rsidR="00F5484B" w:rsidRPr="006E78D3">
        <w:rPr>
          <w:rFonts w:ascii="Arial" w:hAnsi="Arial" w:cs="Arial"/>
        </w:rPr>
        <w:t xml:space="preserve">to </w:t>
      </w:r>
      <w:r w:rsidRPr="006E78D3">
        <w:rPr>
          <w:rFonts w:ascii="Arial" w:hAnsi="Arial" w:cs="Arial"/>
        </w:rPr>
        <w:t xml:space="preserve">the letter </w:t>
      </w:r>
      <w:r w:rsidR="002770CC" w:rsidRPr="006E78D3">
        <w:rPr>
          <w:rFonts w:ascii="Arial" w:hAnsi="Arial" w:cs="Arial"/>
        </w:rPr>
        <w:t>“</w:t>
      </w:r>
      <w:r w:rsidRPr="006E78D3">
        <w:rPr>
          <w:rFonts w:ascii="Arial" w:hAnsi="Arial" w:cs="Arial"/>
        </w:rPr>
        <w:t>C</w:t>
      </w:r>
      <w:r w:rsidR="002770CC" w:rsidRPr="006E78D3">
        <w:rPr>
          <w:rFonts w:ascii="Arial" w:hAnsi="Arial" w:cs="Arial"/>
        </w:rPr>
        <w:t>”</w:t>
      </w:r>
      <w:r w:rsidRPr="006E78D3">
        <w:rPr>
          <w:rFonts w:ascii="Arial" w:hAnsi="Arial" w:cs="Arial"/>
        </w:rPr>
        <w:t xml:space="preserve"> task and age-matched participants exposed </w:t>
      </w:r>
      <w:r w:rsidR="00F5484B" w:rsidRPr="006E78D3">
        <w:rPr>
          <w:rFonts w:ascii="Arial" w:hAnsi="Arial" w:cs="Arial"/>
        </w:rPr>
        <w:t xml:space="preserve">to </w:t>
      </w:r>
      <w:r w:rsidRPr="006E78D3">
        <w:rPr>
          <w:rFonts w:ascii="Arial" w:hAnsi="Arial" w:cs="Arial"/>
        </w:rPr>
        <w:t xml:space="preserve">the more personal </w:t>
      </w:r>
      <w:r w:rsidR="002770CC" w:rsidRPr="006E78D3">
        <w:rPr>
          <w:rFonts w:ascii="Arial" w:hAnsi="Arial" w:cs="Arial"/>
        </w:rPr>
        <w:t>“</w:t>
      </w:r>
      <w:r w:rsidRPr="006E78D3">
        <w:rPr>
          <w:rFonts w:ascii="Arial" w:hAnsi="Arial" w:cs="Arial"/>
        </w:rPr>
        <w:t>have you ever touched it</w:t>
      </w:r>
      <w:r w:rsidR="00A84C2F" w:rsidRPr="006E78D3">
        <w:rPr>
          <w:rFonts w:ascii="Arial" w:hAnsi="Arial" w:cs="Arial"/>
        </w:rPr>
        <w:t>”</w:t>
      </w:r>
      <w:r w:rsidRPr="006E78D3">
        <w:rPr>
          <w:rFonts w:ascii="Arial" w:hAnsi="Arial" w:cs="Arial"/>
        </w:rPr>
        <w:t xml:space="preserve"> task.</w:t>
      </w:r>
      <w:r w:rsidR="000C4069" w:rsidRPr="006E78D3">
        <w:rPr>
          <w:rFonts w:ascii="Arial" w:hAnsi="Arial" w:cs="Arial"/>
        </w:rPr>
        <w:t xml:space="preserve"> </w:t>
      </w:r>
      <w:r w:rsidR="000C4069" w:rsidRPr="006E78D3">
        <w:rPr>
          <w:rFonts w:ascii="Arial" w:hAnsi="Arial" w:cs="Arial"/>
          <w:b/>
        </w:rPr>
        <w:t>Figure 5</w:t>
      </w:r>
      <w:r w:rsidR="000C4069" w:rsidRPr="006E78D3">
        <w:rPr>
          <w:rFonts w:ascii="Arial" w:hAnsi="Arial" w:cs="Arial"/>
        </w:rPr>
        <w:t xml:space="preserve"> graphs this result, which suggests that encoding into memory is not a random process, but instead, one that is influenced by the kinds of interactions a person is engaged in.</w:t>
      </w:r>
    </w:p>
    <w:p w14:paraId="7C63EFD7" w14:textId="77777777" w:rsidR="00D70383" w:rsidRDefault="00D70383" w:rsidP="00D70383">
      <w:pPr>
        <w:spacing w:after="0"/>
        <w:rPr>
          <w:rFonts w:ascii="Arial" w:hAnsi="Arial" w:cs="Arial"/>
          <w:b/>
        </w:rPr>
      </w:pPr>
    </w:p>
    <w:p w14:paraId="19E1E9BC" w14:textId="77777777" w:rsidR="006E78D3" w:rsidRPr="006E78D3" w:rsidRDefault="006E78D3" w:rsidP="006E78D3">
      <w:pPr>
        <w:tabs>
          <w:tab w:val="left" w:pos="2310"/>
        </w:tabs>
        <w:spacing w:after="0"/>
        <w:rPr>
          <w:rFonts w:ascii="Arial" w:hAnsi="Arial" w:cs="Arial"/>
          <w:b/>
          <w:noProof/>
        </w:rPr>
      </w:pPr>
      <w:r>
        <w:rPr>
          <w:rFonts w:ascii="Arial" w:hAnsi="Arial" w:cs="Arial"/>
          <w:b/>
          <w:noProof/>
        </w:rPr>
        <w:t xml:space="preserve">Figure </w:t>
      </w:r>
      <w:r w:rsidRPr="006E78D3">
        <w:rPr>
          <w:rFonts w:ascii="Arial" w:hAnsi="Arial" w:cs="Arial"/>
          <w:b/>
          <w:noProof/>
        </w:rPr>
        <w:t>Legend</w:t>
      </w:r>
      <w:r>
        <w:rPr>
          <w:rFonts w:ascii="Arial" w:hAnsi="Arial" w:cs="Arial"/>
          <w:b/>
          <w:noProof/>
        </w:rPr>
        <w:t>s</w:t>
      </w:r>
      <w:r w:rsidRPr="006E78D3">
        <w:rPr>
          <w:rFonts w:ascii="Arial" w:hAnsi="Arial" w:cs="Arial"/>
          <w:b/>
          <w:noProof/>
        </w:rPr>
        <w:t>:</w:t>
      </w:r>
    </w:p>
    <w:p w14:paraId="0AD09DBA" w14:textId="77777777" w:rsidR="006E78D3" w:rsidRPr="006E78D3" w:rsidRDefault="006E78D3" w:rsidP="006E78D3">
      <w:pPr>
        <w:spacing w:after="0"/>
        <w:rPr>
          <w:rFonts w:ascii="Arial" w:hAnsi="Arial" w:cs="Arial"/>
          <w:b/>
        </w:rPr>
      </w:pPr>
    </w:p>
    <w:p w14:paraId="003FA68A" w14:textId="77777777" w:rsidR="006E78D3" w:rsidRPr="006E78D3" w:rsidRDefault="006E78D3" w:rsidP="006E78D3">
      <w:pPr>
        <w:spacing w:after="0"/>
        <w:rPr>
          <w:rFonts w:ascii="Arial" w:hAnsi="Arial" w:cs="Arial"/>
        </w:rPr>
      </w:pPr>
      <w:r w:rsidRPr="006E78D3">
        <w:rPr>
          <w:rFonts w:ascii="Arial" w:hAnsi="Arial" w:cs="Arial"/>
          <w:b/>
        </w:rPr>
        <w:t>Figure 1:</w:t>
      </w:r>
      <w:r w:rsidRPr="006E78D3">
        <w:rPr>
          <w:rFonts w:ascii="Arial" w:hAnsi="Arial" w:cs="Arial"/>
        </w:rPr>
        <w:t xml:space="preserve"> Sample stimuli for incidental encoding. Typical experiments utilize color photographs of everyday objects, like the five shown here. Many labs make such stimulus sets publicly available. These examples are from a group at MIT: </w:t>
      </w:r>
      <w:hyperlink r:id="rId8" w:history="1">
        <w:r w:rsidRPr="006E78D3">
          <w:rPr>
            <w:rStyle w:val="Hyperlink"/>
            <w:rFonts w:ascii="Arial" w:hAnsi="Arial" w:cs="Arial"/>
          </w:rPr>
          <w:t>http://cvcl.mit.edu/MM/uniqueObjects.html</w:t>
        </w:r>
      </w:hyperlink>
      <w:r w:rsidRPr="006E78D3">
        <w:rPr>
          <w:rFonts w:ascii="Arial" w:hAnsi="Arial" w:cs="Arial"/>
        </w:rPr>
        <w:t xml:space="preserve">. </w:t>
      </w:r>
    </w:p>
    <w:p w14:paraId="24E4B7ED" w14:textId="77777777" w:rsidR="006E78D3" w:rsidRPr="006E78D3" w:rsidRDefault="006E78D3" w:rsidP="006E78D3">
      <w:pPr>
        <w:spacing w:after="0"/>
        <w:rPr>
          <w:rFonts w:ascii="Arial" w:hAnsi="Arial" w:cs="Arial"/>
        </w:rPr>
      </w:pPr>
    </w:p>
    <w:p w14:paraId="7570D6FD" w14:textId="77777777" w:rsidR="006E78D3" w:rsidRPr="006E78D3" w:rsidRDefault="006E78D3" w:rsidP="006E78D3">
      <w:pPr>
        <w:spacing w:after="0"/>
        <w:rPr>
          <w:rFonts w:ascii="Arial" w:hAnsi="Arial" w:cs="Arial"/>
        </w:rPr>
      </w:pPr>
      <w:r w:rsidRPr="006E78D3">
        <w:rPr>
          <w:rFonts w:ascii="Arial" w:hAnsi="Arial" w:cs="Arial"/>
          <w:b/>
        </w:rPr>
        <w:t>Figure 2:</w:t>
      </w:r>
      <w:r w:rsidRPr="006E78D3">
        <w:rPr>
          <w:rFonts w:ascii="Arial" w:hAnsi="Arial" w:cs="Arial"/>
        </w:rPr>
        <w:t xml:space="preserve"> Examples of paired images in different states.</w:t>
      </w:r>
    </w:p>
    <w:p w14:paraId="04F4929D" w14:textId="77777777" w:rsidR="006E78D3" w:rsidRPr="006E78D3" w:rsidRDefault="006E78D3" w:rsidP="006E78D3">
      <w:pPr>
        <w:spacing w:after="0"/>
        <w:rPr>
          <w:rFonts w:ascii="Arial" w:hAnsi="Arial" w:cs="Arial"/>
        </w:rPr>
      </w:pPr>
    </w:p>
    <w:p w14:paraId="35A93753" w14:textId="77777777" w:rsidR="006E78D3" w:rsidRPr="006E78D3" w:rsidRDefault="006E78D3" w:rsidP="006E78D3">
      <w:pPr>
        <w:spacing w:after="0"/>
        <w:rPr>
          <w:rFonts w:ascii="Arial" w:hAnsi="Arial" w:cs="Arial"/>
        </w:rPr>
      </w:pPr>
      <w:r w:rsidRPr="006E78D3">
        <w:rPr>
          <w:rFonts w:ascii="Arial" w:hAnsi="Arial" w:cs="Arial"/>
          <w:b/>
        </w:rPr>
        <w:t>Figure 3:</w:t>
      </w:r>
      <w:r w:rsidRPr="006E78D3">
        <w:rPr>
          <w:rFonts w:ascii="Arial" w:hAnsi="Arial" w:cs="Arial"/>
        </w:rPr>
        <w:t xml:space="preserve"> Procedure for incidental encoding. An object is shown in isolation for 2 sec, during which the participant needs to press a key to indicate whether the name for that object includes the letter “C.” In the examples shown, a “Yes” response would be given for the first object (an “ABACUS”), but not for the second two (“TOMATO” and “BOOKS”). This is a cover task, to ensure that the participant is exposed to the stimuli incidentally, without knowing that memory will be tested later. Between images, the observer sees a blank 1 sec display. This experiment includes 100 distinct objects following this procedure. </w:t>
      </w:r>
    </w:p>
    <w:p w14:paraId="37BC3E06" w14:textId="77777777" w:rsidR="006E78D3" w:rsidRPr="006E78D3" w:rsidRDefault="006E78D3" w:rsidP="006E78D3">
      <w:pPr>
        <w:spacing w:after="0"/>
        <w:rPr>
          <w:rFonts w:ascii="Arial" w:hAnsi="Arial" w:cs="Arial"/>
        </w:rPr>
      </w:pPr>
    </w:p>
    <w:p w14:paraId="4BA441F9" w14:textId="77777777" w:rsidR="006E78D3" w:rsidRPr="006E78D3" w:rsidRDefault="006E78D3" w:rsidP="006E78D3">
      <w:pPr>
        <w:spacing w:after="0"/>
        <w:rPr>
          <w:rFonts w:ascii="Arial" w:hAnsi="Arial" w:cs="Arial"/>
        </w:rPr>
      </w:pPr>
      <w:r w:rsidRPr="006E78D3">
        <w:rPr>
          <w:rFonts w:ascii="Arial" w:hAnsi="Arial" w:cs="Arial"/>
          <w:b/>
        </w:rPr>
        <w:t>Figure 4:</w:t>
      </w:r>
      <w:r w:rsidRPr="006E78D3">
        <w:rPr>
          <w:rFonts w:ascii="Arial" w:hAnsi="Arial" w:cs="Arial"/>
        </w:rPr>
        <w:t xml:space="preserve"> Procedure for the surprise memory test. Each trial includes one of the images the participant saw during incidental exposure along with its state pair. The participant’s task is to indicate which image they saw previously (the one on the right or left side of the screen). </w:t>
      </w:r>
    </w:p>
    <w:p w14:paraId="7783C678" w14:textId="77777777" w:rsidR="006E78D3" w:rsidRPr="006E78D3" w:rsidRDefault="006E78D3" w:rsidP="006E78D3">
      <w:pPr>
        <w:spacing w:after="0"/>
        <w:rPr>
          <w:rFonts w:ascii="Arial" w:hAnsi="Arial" w:cs="Arial"/>
        </w:rPr>
      </w:pPr>
    </w:p>
    <w:p w14:paraId="1561E1B5" w14:textId="77777777" w:rsidR="006E78D3" w:rsidRPr="006E78D3" w:rsidRDefault="006E78D3" w:rsidP="006E78D3">
      <w:pPr>
        <w:spacing w:after="0"/>
        <w:rPr>
          <w:rFonts w:ascii="Arial" w:hAnsi="Arial" w:cs="Arial"/>
        </w:rPr>
      </w:pPr>
      <w:r w:rsidRPr="006E78D3">
        <w:rPr>
          <w:rFonts w:ascii="Arial" w:hAnsi="Arial" w:cs="Arial"/>
          <w:b/>
        </w:rPr>
        <w:t xml:space="preserve">Figure 5: </w:t>
      </w:r>
      <w:r w:rsidRPr="006E78D3">
        <w:rPr>
          <w:rFonts w:ascii="Arial" w:hAnsi="Arial" w:cs="Arial"/>
        </w:rPr>
        <w:t xml:space="preserve">Memory performance in a surprise state discrimination task as a function of incidental encoding cover task, </w:t>
      </w:r>
      <w:proofErr w:type="gramStart"/>
      <w:r w:rsidRPr="006E78D3">
        <w:rPr>
          <w:rFonts w:ascii="Arial" w:hAnsi="Arial" w:cs="Arial"/>
        </w:rPr>
        <w:t>either i</w:t>
      </w:r>
      <w:bookmarkStart w:id="123" w:name="_GoBack"/>
      <w:bookmarkEnd w:id="123"/>
      <w:r w:rsidRPr="006E78D3">
        <w:rPr>
          <w:rFonts w:ascii="Arial" w:hAnsi="Arial" w:cs="Arial"/>
        </w:rPr>
        <w:t>mpersonal and</w:t>
      </w:r>
      <w:proofErr w:type="gramEnd"/>
      <w:r w:rsidRPr="006E78D3">
        <w:rPr>
          <w:rFonts w:ascii="Arial" w:hAnsi="Arial" w:cs="Arial"/>
        </w:rPr>
        <w:t xml:space="preserve"> superficial (Blue) or personal and more elaborate (Green). Elaborate and personal interactions are more likely to lead to strong long-term memory through incidental exposure.</w:t>
      </w:r>
    </w:p>
    <w:p w14:paraId="671C96D2" w14:textId="0FACB7AA" w:rsidR="006E78D3" w:rsidRPr="006E78D3" w:rsidDel="00BE42A6" w:rsidRDefault="006E78D3" w:rsidP="006E78D3">
      <w:pPr>
        <w:spacing w:after="0"/>
        <w:rPr>
          <w:del w:id="124" w:author="Jonathan Flombaum" w:date="2015-03-17T15:23:00Z"/>
          <w:rFonts w:ascii="Arial" w:hAnsi="Arial" w:cs="Arial"/>
        </w:rPr>
      </w:pPr>
    </w:p>
    <w:p w14:paraId="4ED2EDB9" w14:textId="2E918F93" w:rsidR="006E78D3" w:rsidRPr="006E78D3" w:rsidRDefault="006E78D3" w:rsidP="006E78D3">
      <w:pPr>
        <w:spacing w:after="0"/>
        <w:rPr>
          <w:rFonts w:ascii="Arial" w:hAnsi="Arial" w:cs="Arial"/>
        </w:rPr>
      </w:pPr>
      <w:commentRangeStart w:id="125"/>
      <w:del w:id="126" w:author="Jonathan Flombaum" w:date="2015-03-17T15:23:00Z">
        <w:r w:rsidRPr="006E78D3" w:rsidDel="00BE42A6">
          <w:rPr>
            <w:rFonts w:ascii="Arial" w:hAnsi="Arial" w:cs="Arial"/>
            <w:b/>
          </w:rPr>
          <w:delText>Figure 6:</w:delText>
        </w:r>
        <w:commentRangeEnd w:id="125"/>
        <w:r w:rsidR="007F49E4" w:rsidDel="00BE42A6">
          <w:rPr>
            <w:rStyle w:val="CommentReference"/>
          </w:rPr>
          <w:commentReference w:id="125"/>
        </w:r>
        <w:r w:rsidRPr="006E78D3" w:rsidDel="00BE42A6">
          <w:rPr>
            <w:rFonts w:ascii="Arial" w:hAnsi="Arial" w:cs="Arial"/>
          </w:rPr>
          <w:delText xml:space="preserve"> A student studying while drinking a cup of coffee to improve their focus – but unknown to the student, the effects of coffee also improve incidental long-term memory</w:delText>
        </w:r>
      </w:del>
      <w:del w:id="127" w:author="Jacob Roundy" w:date="2015-03-21T12:12:00Z">
        <w:r w:rsidRPr="006E78D3" w:rsidDel="00672F7C">
          <w:rPr>
            <w:rFonts w:ascii="Arial" w:hAnsi="Arial" w:cs="Arial"/>
          </w:rPr>
          <w:delText>.</w:delText>
        </w:r>
      </w:del>
      <w:r w:rsidRPr="006E78D3">
        <w:rPr>
          <w:rFonts w:ascii="Arial" w:hAnsi="Arial" w:cs="Arial"/>
        </w:rPr>
        <w:t xml:space="preserve"> </w:t>
      </w:r>
    </w:p>
    <w:p w14:paraId="6A6E05D0" w14:textId="653F3814" w:rsidR="006E78D3" w:rsidDel="00672F7C" w:rsidRDefault="006E78D3" w:rsidP="00D70383">
      <w:pPr>
        <w:spacing w:after="0"/>
        <w:rPr>
          <w:del w:id="128" w:author="Jacob Roundy" w:date="2015-03-21T12:12:00Z"/>
          <w:rFonts w:ascii="Arial" w:hAnsi="Arial" w:cs="Arial"/>
          <w:b/>
        </w:rPr>
      </w:pPr>
    </w:p>
    <w:p w14:paraId="24EE70E7" w14:textId="45575572" w:rsidR="006E78D3" w:rsidRPr="006E78D3" w:rsidDel="00672F7C" w:rsidRDefault="006E78D3" w:rsidP="00D70383">
      <w:pPr>
        <w:spacing w:after="0"/>
        <w:rPr>
          <w:del w:id="129" w:author="Jacob Roundy" w:date="2015-03-21T12:12:00Z"/>
          <w:rFonts w:ascii="Arial" w:hAnsi="Arial" w:cs="Arial"/>
          <w:b/>
        </w:rPr>
      </w:pPr>
    </w:p>
    <w:p w14:paraId="45DA03D6" w14:textId="304BEFDE" w:rsidR="000331A6" w:rsidRPr="006E78D3" w:rsidRDefault="00DD2B35" w:rsidP="00D70383">
      <w:pPr>
        <w:spacing w:after="0"/>
        <w:rPr>
          <w:rFonts w:ascii="Arial" w:hAnsi="Arial" w:cs="Arial"/>
        </w:rPr>
      </w:pPr>
      <w:r w:rsidRPr="006E78D3">
        <w:rPr>
          <w:rFonts w:ascii="Arial" w:hAnsi="Arial" w:cs="Arial"/>
          <w:b/>
        </w:rPr>
        <w:t>Applications</w:t>
      </w:r>
      <w:r w:rsidR="006F5BD1" w:rsidRPr="006E78D3">
        <w:rPr>
          <w:rFonts w:ascii="Arial" w:hAnsi="Arial" w:cs="Arial"/>
          <w:b/>
        </w:rPr>
        <w:t>:</w:t>
      </w:r>
      <w:r w:rsidRPr="006E78D3">
        <w:rPr>
          <w:rFonts w:ascii="Arial" w:hAnsi="Arial" w:cs="Arial"/>
        </w:rPr>
        <w:t xml:space="preserve"> </w:t>
      </w:r>
    </w:p>
    <w:p w14:paraId="71F3BC23" w14:textId="77777777" w:rsidR="00D70383" w:rsidRPr="006E78D3" w:rsidRDefault="00D70383" w:rsidP="00D70383">
      <w:pPr>
        <w:spacing w:after="0"/>
        <w:rPr>
          <w:rFonts w:ascii="Arial" w:hAnsi="Arial" w:cs="Arial"/>
        </w:rPr>
      </w:pPr>
    </w:p>
    <w:p w14:paraId="3A23382A" w14:textId="2F3EAFFD" w:rsidR="00600703" w:rsidRPr="00DA0B76" w:rsidDel="00672F7C" w:rsidRDefault="00600703" w:rsidP="00D70383">
      <w:pPr>
        <w:spacing w:after="0"/>
        <w:rPr>
          <w:del w:id="130" w:author="Jacob Roundy" w:date="2015-03-21T12:12:00Z"/>
          <w:rFonts w:ascii="Arial" w:hAnsi="Arial" w:cs="Arial"/>
        </w:rPr>
      </w:pPr>
      <w:r w:rsidRPr="006E78D3">
        <w:rPr>
          <w:rFonts w:ascii="Arial" w:hAnsi="Arial" w:cs="Arial"/>
        </w:rPr>
        <w:t>Incidental encoding followed by surprise memory testing is the primary vehicle of current research into the mechanisms of long-term memory formation, attempts to improve memory, and attempts to understand memory disorders</w:t>
      </w:r>
      <w:r w:rsidR="00C324FA" w:rsidRPr="006E78D3">
        <w:rPr>
          <w:rFonts w:ascii="Arial" w:hAnsi="Arial" w:cs="Arial"/>
        </w:rPr>
        <w:t xml:space="preserve"> like</w:t>
      </w:r>
      <w:r w:rsidRPr="006E78D3">
        <w:rPr>
          <w:rFonts w:ascii="Arial" w:hAnsi="Arial" w:cs="Arial"/>
        </w:rPr>
        <w:t xml:space="preserve"> </w:t>
      </w:r>
      <w:commentRangeStart w:id="131"/>
      <w:r w:rsidR="00C324FA" w:rsidRPr="006E78D3">
        <w:rPr>
          <w:rFonts w:ascii="Arial" w:hAnsi="Arial" w:cs="Arial"/>
        </w:rPr>
        <w:t>Alzheimer’s</w:t>
      </w:r>
      <w:r w:rsidRPr="006E78D3">
        <w:rPr>
          <w:rFonts w:ascii="Arial" w:hAnsi="Arial" w:cs="Arial"/>
        </w:rPr>
        <w:t xml:space="preserve"> </w:t>
      </w:r>
      <w:r w:rsidR="00C324FA" w:rsidRPr="006E78D3">
        <w:rPr>
          <w:rFonts w:ascii="Arial" w:hAnsi="Arial" w:cs="Arial"/>
        </w:rPr>
        <w:t>disease</w:t>
      </w:r>
      <w:commentRangeEnd w:id="131"/>
      <w:r w:rsidR="007F49E4">
        <w:rPr>
          <w:rStyle w:val="CommentReference"/>
        </w:rPr>
        <w:commentReference w:id="131"/>
      </w:r>
      <w:r w:rsidR="00C324FA" w:rsidRPr="006E78D3">
        <w:rPr>
          <w:rFonts w:ascii="Arial" w:hAnsi="Arial" w:cs="Arial"/>
        </w:rPr>
        <w:t xml:space="preserve">, </w:t>
      </w:r>
      <w:r w:rsidRPr="006E78D3">
        <w:rPr>
          <w:rFonts w:ascii="Arial" w:hAnsi="Arial" w:cs="Arial"/>
        </w:rPr>
        <w:t xml:space="preserve">in particular. </w:t>
      </w:r>
      <w:ins w:id="132" w:author="Jonathan Flombaum" w:date="2015-03-17T15:25:00Z">
        <w:r w:rsidR="00DA0B76">
          <w:rPr>
            <w:rFonts w:ascii="Arial" w:hAnsi="Arial" w:cs="Arial"/>
          </w:rPr>
          <w:t xml:space="preserve">It is </w:t>
        </w:r>
      </w:ins>
      <w:ins w:id="133" w:author="Jonathan Flombaum" w:date="2015-03-17T15:27:00Z">
        <w:r w:rsidR="002357E1">
          <w:rPr>
            <w:rFonts w:ascii="Arial" w:hAnsi="Arial" w:cs="Arial"/>
          </w:rPr>
          <w:t>well established</w:t>
        </w:r>
      </w:ins>
      <w:ins w:id="134" w:author="Jonathan Flombaum" w:date="2015-03-17T15:25:00Z">
        <w:r w:rsidR="00DA0B76">
          <w:rPr>
            <w:rFonts w:ascii="Arial" w:hAnsi="Arial" w:cs="Arial"/>
          </w:rPr>
          <w:t xml:space="preserve"> that intentional encoding in </w:t>
        </w:r>
        <w:r w:rsidR="00DA0B76" w:rsidRPr="006E78D3">
          <w:rPr>
            <w:rFonts w:ascii="Arial" w:hAnsi="Arial" w:cs="Arial"/>
          </w:rPr>
          <w:t>Alzheimer’s</w:t>
        </w:r>
        <w:r w:rsidR="00DA0B76">
          <w:rPr>
            <w:rFonts w:ascii="Arial" w:hAnsi="Arial" w:cs="Arial"/>
          </w:rPr>
          <w:t xml:space="preserve"> disease is extremely impaired. </w:t>
        </w:r>
      </w:ins>
      <w:ins w:id="135" w:author="Jacob Roundy" w:date="2015-03-21T13:05:00Z">
        <w:r w:rsidR="00530900">
          <w:rPr>
            <w:rFonts w:ascii="Arial" w:hAnsi="Arial" w:cs="Arial"/>
          </w:rPr>
          <w:t xml:space="preserve">For example, </w:t>
        </w:r>
      </w:ins>
      <w:ins w:id="136" w:author="Jonathan Flombaum" w:date="2015-03-17T15:25:00Z">
        <w:del w:id="137" w:author="Jacob Roundy" w:date="2015-03-21T13:02:00Z">
          <w:r w:rsidR="00DA0B76" w:rsidDel="00530900">
            <w:rPr>
              <w:rFonts w:ascii="Arial" w:hAnsi="Arial" w:cs="Arial"/>
            </w:rPr>
            <w:delText>That is, i</w:delText>
          </w:r>
        </w:del>
      </w:ins>
      <w:ins w:id="138" w:author="Jacob Roundy" w:date="2015-03-21T13:05:00Z">
        <w:r w:rsidR="00530900">
          <w:rPr>
            <w:rFonts w:ascii="Arial" w:hAnsi="Arial" w:cs="Arial"/>
          </w:rPr>
          <w:t>i</w:t>
        </w:r>
      </w:ins>
      <w:ins w:id="139" w:author="Jonathan Flombaum" w:date="2015-03-17T15:25:00Z">
        <w:r w:rsidR="00DA0B76">
          <w:rPr>
            <w:rFonts w:ascii="Arial" w:hAnsi="Arial" w:cs="Arial"/>
          </w:rPr>
          <w:t xml:space="preserve">f patients </w:t>
        </w:r>
        <w:r w:rsidR="00DA0B76" w:rsidRPr="00530900">
          <w:rPr>
            <w:rFonts w:ascii="Arial" w:hAnsi="Arial" w:cs="Arial"/>
            <w:rPrChange w:id="140" w:author="Jacob Roundy" w:date="2015-03-21T13:02:00Z">
              <w:rPr>
                <w:rFonts w:ascii="Arial" w:hAnsi="Arial" w:cs="Arial"/>
                <w:i/>
              </w:rPr>
            </w:rPrChange>
          </w:rPr>
          <w:t>try</w:t>
        </w:r>
        <w:r w:rsidR="00DA0B76">
          <w:rPr>
            <w:rFonts w:ascii="Arial" w:hAnsi="Arial" w:cs="Arial"/>
            <w:i/>
          </w:rPr>
          <w:t xml:space="preserve"> </w:t>
        </w:r>
        <w:r w:rsidR="00DA0B76">
          <w:rPr>
            <w:rFonts w:ascii="Arial" w:hAnsi="Arial" w:cs="Arial"/>
          </w:rPr>
          <w:t>to remember stimuli</w:t>
        </w:r>
      </w:ins>
      <w:ins w:id="141" w:author="Jacob Roundy" w:date="2015-03-21T13:03:00Z">
        <w:r w:rsidR="00530900">
          <w:rPr>
            <w:rFonts w:ascii="Arial" w:hAnsi="Arial" w:cs="Arial"/>
          </w:rPr>
          <w:t>,</w:t>
        </w:r>
      </w:ins>
      <w:ins w:id="142" w:author="Jonathan Flombaum" w:date="2015-03-17T15:25:00Z">
        <w:r w:rsidR="00DA0B76">
          <w:rPr>
            <w:rFonts w:ascii="Arial" w:hAnsi="Arial" w:cs="Arial"/>
          </w:rPr>
          <w:t xml:space="preserve"> because they know they will be tested later, </w:t>
        </w:r>
      </w:ins>
      <w:ins w:id="143" w:author="Jacob Roundy" w:date="2015-03-21T13:03:00Z">
        <w:r w:rsidR="00530900">
          <w:rPr>
            <w:rFonts w:ascii="Arial" w:hAnsi="Arial" w:cs="Arial"/>
          </w:rPr>
          <w:t xml:space="preserve">then </w:t>
        </w:r>
      </w:ins>
      <w:ins w:id="144" w:author="Jonathan Flombaum" w:date="2015-03-17T15:25:00Z">
        <w:r w:rsidR="00DA0B76">
          <w:rPr>
            <w:rFonts w:ascii="Arial" w:hAnsi="Arial" w:cs="Arial"/>
          </w:rPr>
          <w:t xml:space="preserve">they remember very little compared with controls. </w:t>
        </w:r>
      </w:ins>
      <w:ins w:id="145" w:author="Jonathan Flombaum" w:date="2015-03-17T15:26:00Z">
        <w:r w:rsidR="002357E1">
          <w:rPr>
            <w:rFonts w:ascii="Arial" w:hAnsi="Arial" w:cs="Arial"/>
          </w:rPr>
          <w:t>This can be shown by exposing patients to images just as they would be in the incidental encoding task, but instructing them to try to remember each image because they will be tested later. In contrast, Alzheimer</w:t>
        </w:r>
      </w:ins>
      <w:ins w:id="146" w:author="Jonathan Flombaum" w:date="2015-03-17T15:27:00Z">
        <w:r w:rsidR="002357E1">
          <w:rPr>
            <w:rFonts w:ascii="Arial" w:hAnsi="Arial" w:cs="Arial"/>
          </w:rPr>
          <w:t>’s patients have better memory for images encoded incidentally in tasks that involve emotional or personal processing of the stimulus. This suggests that some kinds of incidental processing leads to stronger memories than even intentional encoding, and it suggests that activation of emotion areas in the brain m</w:t>
        </w:r>
      </w:ins>
      <w:ins w:id="147" w:author="Jacob Roundy" w:date="2015-03-21T13:06:00Z">
        <w:r w:rsidR="00530900">
          <w:rPr>
            <w:rFonts w:ascii="Arial" w:hAnsi="Arial" w:cs="Arial"/>
          </w:rPr>
          <w:t>a</w:t>
        </w:r>
      </w:ins>
      <w:ins w:id="148" w:author="Jonathan Flombaum" w:date="2015-03-17T15:27:00Z">
        <w:r w:rsidR="002357E1">
          <w:rPr>
            <w:rFonts w:ascii="Arial" w:hAnsi="Arial" w:cs="Arial"/>
          </w:rPr>
          <w:t>y foster memory encoding.</w:t>
        </w:r>
        <w:del w:id="149" w:author="Jacob Roundy" w:date="2015-03-21T12:12:00Z">
          <w:r w:rsidR="002357E1" w:rsidDel="00672F7C">
            <w:rPr>
              <w:rFonts w:ascii="Arial" w:hAnsi="Arial" w:cs="Arial"/>
            </w:rPr>
            <w:delText xml:space="preserve"> </w:delText>
          </w:r>
        </w:del>
      </w:ins>
    </w:p>
    <w:p w14:paraId="3DDA962E" w14:textId="3C16A70C" w:rsidR="00600703" w:rsidRPr="006E78D3" w:rsidDel="00672F7C" w:rsidRDefault="00600703" w:rsidP="00D70383">
      <w:pPr>
        <w:spacing w:after="0"/>
        <w:rPr>
          <w:del w:id="150" w:author="Jacob Roundy" w:date="2015-03-21T12:12:00Z"/>
          <w:rFonts w:ascii="Arial" w:hAnsi="Arial" w:cs="Arial"/>
        </w:rPr>
      </w:pPr>
    </w:p>
    <w:p w14:paraId="3C07D193" w14:textId="799F9D2E" w:rsidR="00600703" w:rsidRPr="006E78D3" w:rsidDel="00EC55F7" w:rsidRDefault="00600703" w:rsidP="00D70383">
      <w:pPr>
        <w:spacing w:after="0"/>
        <w:rPr>
          <w:del w:id="151" w:author="Jacob Roundy" w:date="2015-03-21T11:52:00Z"/>
          <w:rFonts w:ascii="Arial" w:hAnsi="Arial" w:cs="Arial"/>
        </w:rPr>
      </w:pPr>
      <w:del w:id="152" w:author="Jonathan Flombaum" w:date="2015-03-17T15:28:00Z">
        <w:r w:rsidRPr="006E78D3" w:rsidDel="002357E1">
          <w:rPr>
            <w:rFonts w:ascii="Arial" w:hAnsi="Arial" w:cs="Arial"/>
          </w:rPr>
          <w:delText xml:space="preserve">One recent study, for example, has demonstrated that caffeine improves incidental long-term memory. One might have thought </w:delText>
        </w:r>
        <w:r w:rsidR="00C324FA" w:rsidRPr="006E78D3" w:rsidDel="002357E1">
          <w:rPr>
            <w:rFonts w:ascii="Arial" w:hAnsi="Arial" w:cs="Arial"/>
          </w:rPr>
          <w:delText>coffee</w:delText>
        </w:r>
        <w:r w:rsidRPr="006E78D3" w:rsidDel="002357E1">
          <w:rPr>
            <w:rFonts w:ascii="Arial" w:hAnsi="Arial" w:cs="Arial"/>
          </w:rPr>
          <w:delText xml:space="preserve"> only improves learning by helping people to focus when they are trying to learn</w:delText>
        </w:r>
        <w:r w:rsidR="006E28F6" w:rsidRPr="006E78D3" w:rsidDel="002357E1">
          <w:rPr>
            <w:rFonts w:ascii="Arial" w:hAnsi="Arial" w:cs="Arial"/>
          </w:rPr>
          <w:delText xml:space="preserve"> (</w:delText>
        </w:r>
        <w:r w:rsidR="006E28F6" w:rsidRPr="006E78D3" w:rsidDel="002357E1">
          <w:rPr>
            <w:rFonts w:ascii="Arial" w:hAnsi="Arial" w:cs="Arial"/>
            <w:b/>
          </w:rPr>
          <w:delText>Figure 6</w:delText>
        </w:r>
        <w:r w:rsidR="006E28F6" w:rsidRPr="006E78D3" w:rsidDel="002357E1">
          <w:rPr>
            <w:rFonts w:ascii="Arial" w:hAnsi="Arial" w:cs="Arial"/>
          </w:rPr>
          <w:delText>)</w:delText>
        </w:r>
        <w:r w:rsidRPr="006E78D3" w:rsidDel="002357E1">
          <w:rPr>
            <w:rFonts w:ascii="Arial" w:hAnsi="Arial" w:cs="Arial"/>
          </w:rPr>
          <w:delText xml:space="preserve">. Participants consumed either caffeinated or un-caffeinated coffee, not knowing which group they were in. They were exposed to images incidentally, much as just described, and then long-term memory was tested. The participants who drank the caffeinated coffee performed better.  </w:delText>
        </w:r>
      </w:del>
    </w:p>
    <w:p w14:paraId="79C811C2" w14:textId="77777777" w:rsidR="0097157E" w:rsidRPr="006E78D3" w:rsidRDefault="0097157E" w:rsidP="00C37374">
      <w:pPr>
        <w:spacing w:after="0"/>
        <w:rPr>
          <w:rFonts w:ascii="Arial" w:hAnsi="Arial" w:cs="Arial"/>
          <w:b/>
        </w:rPr>
      </w:pPr>
    </w:p>
    <w:sectPr w:rsidR="0097157E" w:rsidRPr="006E78D3"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avid Repetto" w:date="2015-03-16T08:43:00Z" w:initials="DR">
    <w:p w14:paraId="4087673B" w14:textId="6338C09F" w:rsidR="00DA0B76" w:rsidRDefault="00DA0B76">
      <w:pPr>
        <w:pStyle w:val="CommentText"/>
      </w:pPr>
      <w:r>
        <w:rPr>
          <w:rStyle w:val="CommentReference"/>
        </w:rPr>
        <w:annotationRef/>
      </w:r>
      <w:r>
        <w:t xml:space="preserve">From </w:t>
      </w:r>
      <w:proofErr w:type="spellStart"/>
      <w:r>
        <w:t>JoVE</w:t>
      </w:r>
      <w:proofErr w:type="spellEnd"/>
      <w:r>
        <w:t xml:space="preserve"> 3/16:</w:t>
      </w:r>
    </w:p>
    <w:p w14:paraId="6C4AA8FB" w14:textId="77777777" w:rsidR="00DA0B76" w:rsidRDefault="00DA0B76" w:rsidP="00D73849">
      <w:pPr>
        <w:pStyle w:val="NormalWeb"/>
        <w:ind w:left="360"/>
      </w:pPr>
      <w:r>
        <w:rPr>
          <w:rFonts w:ascii="Wingdings" w:hAnsi="Wingdings"/>
        </w:rPr>
        <w:t></w:t>
      </w:r>
      <w:proofErr w:type="gramStart"/>
      <w:r>
        <w:rPr>
          <w:sz w:val="14"/>
          <w:szCs w:val="14"/>
        </w:rPr>
        <w:t xml:space="preserve">  </w:t>
      </w:r>
      <w:r>
        <w:rPr>
          <w:rFonts w:ascii="Calibri" w:hAnsi="Calibri"/>
        </w:rPr>
        <w:t>Procedural</w:t>
      </w:r>
      <w:proofErr w:type="gramEnd"/>
      <w:r>
        <w:rPr>
          <w:rFonts w:ascii="Calibri" w:hAnsi="Calibri"/>
        </w:rPr>
        <w:t xml:space="preserve"> Details – Formatting of Protocol Text: Several instances of text re-arrangement have been suggested. For example:</w:t>
      </w:r>
    </w:p>
    <w:p w14:paraId="0741A683" w14:textId="77777777" w:rsidR="00DA0B76" w:rsidRDefault="00DA0B76" w:rsidP="00D73849">
      <w:pPr>
        <w:pStyle w:val="NormalWeb"/>
        <w:ind w:left="360"/>
      </w:pPr>
      <w:r>
        <w:rPr>
          <w:rFonts w:ascii="Wingdings" w:hAnsi="Wingdings"/>
        </w:rPr>
        <w:t></w:t>
      </w:r>
      <w:proofErr w:type="gramStart"/>
      <w:r>
        <w:rPr>
          <w:sz w:val="14"/>
          <w:szCs w:val="14"/>
        </w:rPr>
        <w:t xml:space="preserve">  </w:t>
      </w:r>
      <w:r>
        <w:rPr>
          <w:rFonts w:ascii="Calibri" w:hAnsi="Calibri"/>
        </w:rPr>
        <w:t>1.3</w:t>
      </w:r>
      <w:proofErr w:type="gramEnd"/>
      <w:r>
        <w:rPr>
          <w:rFonts w:ascii="Calibri" w:hAnsi="Calibri"/>
        </w:rPr>
        <w:t xml:space="preserve"> should discuss stimulus design only.</w:t>
      </w:r>
    </w:p>
    <w:p w14:paraId="7C9DB6B2" w14:textId="77777777" w:rsidR="00DA0B76" w:rsidRDefault="00DA0B76" w:rsidP="00D73849">
      <w:pPr>
        <w:pStyle w:val="NormalWeb"/>
        <w:ind w:left="360"/>
      </w:pPr>
      <w:r>
        <w:rPr>
          <w:rFonts w:ascii="Wingdings" w:hAnsi="Wingdings"/>
        </w:rPr>
        <w:t></w:t>
      </w:r>
      <w:proofErr w:type="gramStart"/>
      <w:r>
        <w:rPr>
          <w:sz w:val="14"/>
          <w:szCs w:val="14"/>
        </w:rPr>
        <w:t xml:space="preserve">  </w:t>
      </w:r>
      <w:r>
        <w:rPr>
          <w:rFonts w:ascii="Calibri" w:hAnsi="Calibri"/>
        </w:rPr>
        <w:t>Step</w:t>
      </w:r>
      <w:proofErr w:type="gramEnd"/>
      <w:r>
        <w:rPr>
          <w:rFonts w:ascii="Calibri" w:hAnsi="Calibri"/>
        </w:rPr>
        <w:t xml:space="preserve"> 3 contains a large amount of information that should be included in the Overview section.</w:t>
      </w:r>
    </w:p>
    <w:p w14:paraId="4976B2F7" w14:textId="77777777" w:rsidR="00DA0B76" w:rsidRDefault="00DA0B76" w:rsidP="00D73849">
      <w:pPr>
        <w:pStyle w:val="NormalWeb"/>
        <w:ind w:left="360"/>
      </w:pPr>
      <w:r>
        <w:rPr>
          <w:rFonts w:ascii="Wingdings" w:hAnsi="Wingdings"/>
        </w:rPr>
        <w:t></w:t>
      </w:r>
      <w:proofErr w:type="gramStart"/>
      <w:r>
        <w:rPr>
          <w:sz w:val="14"/>
          <w:szCs w:val="14"/>
        </w:rPr>
        <w:t xml:space="preserve">  </w:t>
      </w:r>
      <w:r>
        <w:rPr>
          <w:rFonts w:ascii="Calibri" w:hAnsi="Calibri"/>
        </w:rPr>
        <w:t>The</w:t>
      </w:r>
      <w:proofErr w:type="gramEnd"/>
      <w:r>
        <w:rPr>
          <w:rFonts w:ascii="Calibri" w:hAnsi="Calibri"/>
        </w:rPr>
        <w:t xml:space="preserve"> Cover Task Variation should be incorporated into section 2.2 since it contains procedural detail.</w:t>
      </w:r>
    </w:p>
    <w:p w14:paraId="69BC8193" w14:textId="77777777" w:rsidR="00DA0B76" w:rsidRDefault="00DA0B76" w:rsidP="00D73849">
      <w:pPr>
        <w:pStyle w:val="NormalWeb"/>
        <w:ind w:left="360"/>
      </w:pPr>
      <w:r>
        <w:rPr>
          <w:rFonts w:ascii="Wingdings" w:hAnsi="Wingdings"/>
        </w:rPr>
        <w:t></w:t>
      </w:r>
      <w:proofErr w:type="gramStart"/>
      <w:r>
        <w:rPr>
          <w:sz w:val="14"/>
          <w:szCs w:val="14"/>
        </w:rPr>
        <w:t xml:space="preserve">  </w:t>
      </w:r>
      <w:r>
        <w:rPr>
          <w:rFonts w:ascii="Calibri" w:hAnsi="Calibri"/>
        </w:rPr>
        <w:t>Figure</w:t>
      </w:r>
      <w:proofErr w:type="gramEnd"/>
      <w:r>
        <w:rPr>
          <w:rFonts w:ascii="Calibri" w:hAnsi="Calibri"/>
        </w:rPr>
        <w:t xml:space="preserve"> Usage/Clarity: Figure 6 should be excluded.</w:t>
      </w:r>
    </w:p>
    <w:p w14:paraId="7FC3C80E" w14:textId="77777777" w:rsidR="00DA0B76" w:rsidRDefault="00DA0B76" w:rsidP="00D73849">
      <w:pPr>
        <w:pStyle w:val="NormalWeb"/>
        <w:ind w:left="360"/>
      </w:pPr>
      <w:r>
        <w:rPr>
          <w:rFonts w:ascii="Wingdings" w:hAnsi="Wingdings"/>
        </w:rPr>
        <w:t></w:t>
      </w:r>
      <w:proofErr w:type="gramStart"/>
      <w:r>
        <w:rPr>
          <w:sz w:val="14"/>
          <w:szCs w:val="14"/>
        </w:rPr>
        <w:t xml:space="preserve">  </w:t>
      </w:r>
      <w:r>
        <w:rPr>
          <w:rFonts w:ascii="Calibri" w:hAnsi="Calibri"/>
        </w:rPr>
        <w:t>Applications</w:t>
      </w:r>
      <w:proofErr w:type="gramEnd"/>
      <w:r>
        <w:rPr>
          <w:rFonts w:ascii="Calibri" w:hAnsi="Calibri"/>
        </w:rPr>
        <w:t xml:space="preserve">: Can you expand on how incidental encoding is used in Alzheimer’s studies (or other diseased states)? </w:t>
      </w:r>
    </w:p>
    <w:p w14:paraId="7CCD18AE" w14:textId="77777777" w:rsidR="00DA0B76" w:rsidRDefault="00DA0B76">
      <w:pPr>
        <w:pStyle w:val="CommentText"/>
      </w:pPr>
    </w:p>
  </w:comment>
  <w:comment w:id="25" w:author="Jessica Stanis" w:date="2015-03-12T16:45:00Z" w:initials="JS">
    <w:p w14:paraId="34A19B45" w14:textId="75E40834" w:rsidR="00DA0B76" w:rsidRDefault="00DA0B76">
      <w:pPr>
        <w:pStyle w:val="CommentText"/>
      </w:pPr>
      <w:r>
        <w:rPr>
          <w:rStyle w:val="CommentReference"/>
        </w:rPr>
        <w:annotationRef/>
      </w:r>
      <w:r>
        <w:t xml:space="preserve">What about the first?  I understand that you are trying to frame the reason behind the paired images, but use this point to simply discuss the creation of the paired images since you are talking about stimulus design rather than procedural action. </w:t>
      </w:r>
    </w:p>
  </w:comment>
  <w:comment w:id="59" w:author="Jessica Stanis" w:date="2015-03-17T15:14:00Z" w:initials="JS">
    <w:p w14:paraId="0F88BC76" w14:textId="77777777" w:rsidR="00DA0B76" w:rsidRDefault="00DA0B76" w:rsidP="00EC02AE">
      <w:pPr>
        <w:pStyle w:val="CommentText"/>
      </w:pPr>
      <w:r>
        <w:rPr>
          <w:rStyle w:val="CommentReference"/>
        </w:rPr>
        <w:annotationRef/>
      </w:r>
      <w:r>
        <w:t>This needs to be incorporated into section 2.2 rather than a separate section since it is part of the study design.</w:t>
      </w:r>
    </w:p>
  </w:comment>
  <w:comment w:id="61" w:author="Jessica Stanis" w:date="2015-03-17T15:14:00Z" w:initials="JS">
    <w:p w14:paraId="0BB2ABF3" w14:textId="77777777" w:rsidR="00DA0B76" w:rsidRDefault="00DA0B76" w:rsidP="00EC02AE">
      <w:pPr>
        <w:pStyle w:val="CommentText"/>
      </w:pPr>
      <w:r>
        <w:rPr>
          <w:rStyle w:val="CommentReference"/>
        </w:rPr>
        <w:annotationRef/>
      </w:r>
      <w:r>
        <w:t>This reads more like information for the overview section instead of procedural detail. Can you explain this in the overview, why the levels of processing are relevant?</w:t>
      </w:r>
    </w:p>
  </w:comment>
  <w:comment w:id="102" w:author="Jessica Stanis" w:date="2015-03-12T16:18:00Z" w:initials="JS">
    <w:p w14:paraId="540A761F" w14:textId="7626D51C" w:rsidR="00DA0B76" w:rsidRDefault="00DA0B76">
      <w:pPr>
        <w:pStyle w:val="CommentText"/>
      </w:pPr>
      <w:r>
        <w:rPr>
          <w:rStyle w:val="CommentReference"/>
        </w:rPr>
        <w:annotationRef/>
      </w:r>
      <w:r>
        <w:t>This needs to be incorporated into section 2.2 rather than a separate section since it is part of the study design.</w:t>
      </w:r>
    </w:p>
  </w:comment>
  <w:comment w:id="106" w:author="Jessica Stanis" w:date="2015-03-12T16:21:00Z" w:initials="JS">
    <w:p w14:paraId="60C31470" w14:textId="2D1561A8" w:rsidR="00DA0B76" w:rsidRDefault="00DA0B76">
      <w:pPr>
        <w:pStyle w:val="CommentText"/>
      </w:pPr>
      <w:r>
        <w:rPr>
          <w:rStyle w:val="CommentReference"/>
        </w:rPr>
        <w:annotationRef/>
      </w:r>
      <w:r>
        <w:t>This reads more like information for the overview section instead of procedural detail. Can you explain this in the overview, why the levels of processing are relevant?</w:t>
      </w:r>
    </w:p>
  </w:comment>
  <w:comment w:id="125" w:author="Jessica Stanis" w:date="2015-03-12T16:37:00Z" w:initials="JS">
    <w:p w14:paraId="015B93EE" w14:textId="00859951" w:rsidR="00DA0B76" w:rsidRDefault="00DA0B76">
      <w:pPr>
        <w:pStyle w:val="CommentText"/>
      </w:pPr>
      <w:r>
        <w:rPr>
          <w:rStyle w:val="CommentReference"/>
        </w:rPr>
        <w:annotationRef/>
      </w:r>
      <w:r>
        <w:t>Should be excluded from the manuscript</w:t>
      </w:r>
    </w:p>
  </w:comment>
  <w:comment w:id="131" w:author="Jessica Stanis" w:date="2015-03-12T16:39:00Z" w:initials="JS">
    <w:p w14:paraId="205768DF" w14:textId="57571B2C" w:rsidR="00DA0B76" w:rsidRDefault="00DA0B76">
      <w:pPr>
        <w:pStyle w:val="CommentText"/>
      </w:pPr>
      <w:r>
        <w:rPr>
          <w:rStyle w:val="CommentReference"/>
        </w:rPr>
        <w:annotationRef/>
      </w:r>
      <w:r>
        <w:t>Can you give more information?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CD18AE" w15:done="0"/>
  <w15:commentEx w15:paraId="34A19B45" w15:done="0"/>
  <w15:commentEx w15:paraId="0F88BC76" w15:done="0"/>
  <w15:commentEx w15:paraId="0BB2ABF3" w15:done="0"/>
  <w15:commentEx w15:paraId="540A761F" w15:done="0"/>
  <w15:commentEx w15:paraId="60C31470" w15:done="0"/>
  <w15:commentEx w15:paraId="015B93EE" w15:done="0"/>
  <w15:commentEx w15:paraId="205768D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703F73"/>
    <w:multiLevelType w:val="multilevel"/>
    <w:tmpl w:val="C34AA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0C7565"/>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nsid w:val="67D47437"/>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nsid w:val="7686401E"/>
    <w:multiLevelType w:val="multilevel"/>
    <w:tmpl w:val="3C9458F8"/>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3"/>
  </w:num>
  <w:num w:numId="2">
    <w:abstractNumId w:val="2"/>
  </w:num>
  <w:num w:numId="3">
    <w:abstractNumId w:val="1"/>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26A53"/>
    <w:rsid w:val="00031FC7"/>
    <w:rsid w:val="000331A6"/>
    <w:rsid w:val="000363F1"/>
    <w:rsid w:val="00046BCC"/>
    <w:rsid w:val="00047254"/>
    <w:rsid w:val="00047B49"/>
    <w:rsid w:val="00050FD9"/>
    <w:rsid w:val="00052503"/>
    <w:rsid w:val="00052DCF"/>
    <w:rsid w:val="000537F8"/>
    <w:rsid w:val="00066903"/>
    <w:rsid w:val="00070399"/>
    <w:rsid w:val="000804DB"/>
    <w:rsid w:val="000930C5"/>
    <w:rsid w:val="00095673"/>
    <w:rsid w:val="000A346C"/>
    <w:rsid w:val="000A6E2C"/>
    <w:rsid w:val="000B1D14"/>
    <w:rsid w:val="000B7042"/>
    <w:rsid w:val="000C4069"/>
    <w:rsid w:val="000D036C"/>
    <w:rsid w:val="000D5FA2"/>
    <w:rsid w:val="000E0ADD"/>
    <w:rsid w:val="000E20EF"/>
    <w:rsid w:val="000E400D"/>
    <w:rsid w:val="000F7105"/>
    <w:rsid w:val="00101A5B"/>
    <w:rsid w:val="00102FEA"/>
    <w:rsid w:val="00105399"/>
    <w:rsid w:val="001255E0"/>
    <w:rsid w:val="00134605"/>
    <w:rsid w:val="00146392"/>
    <w:rsid w:val="00150EB5"/>
    <w:rsid w:val="001609D8"/>
    <w:rsid w:val="0018125A"/>
    <w:rsid w:val="00181BE1"/>
    <w:rsid w:val="00182F85"/>
    <w:rsid w:val="001859CE"/>
    <w:rsid w:val="001A034D"/>
    <w:rsid w:val="001A3C90"/>
    <w:rsid w:val="001C136E"/>
    <w:rsid w:val="001F4052"/>
    <w:rsid w:val="001F724D"/>
    <w:rsid w:val="00211FCF"/>
    <w:rsid w:val="00223B73"/>
    <w:rsid w:val="00225CE2"/>
    <w:rsid w:val="00235114"/>
    <w:rsid w:val="002357E1"/>
    <w:rsid w:val="0025233E"/>
    <w:rsid w:val="002575A2"/>
    <w:rsid w:val="002770CC"/>
    <w:rsid w:val="00280434"/>
    <w:rsid w:val="00286B40"/>
    <w:rsid w:val="002920C0"/>
    <w:rsid w:val="00296897"/>
    <w:rsid w:val="002C67EF"/>
    <w:rsid w:val="002D3FE5"/>
    <w:rsid w:val="002E1D52"/>
    <w:rsid w:val="002E5CBD"/>
    <w:rsid w:val="002F620E"/>
    <w:rsid w:val="00304653"/>
    <w:rsid w:val="0031179E"/>
    <w:rsid w:val="00323866"/>
    <w:rsid w:val="00345F9F"/>
    <w:rsid w:val="00373745"/>
    <w:rsid w:val="00383E9F"/>
    <w:rsid w:val="00384C1C"/>
    <w:rsid w:val="003A7578"/>
    <w:rsid w:val="003F38DD"/>
    <w:rsid w:val="004039A5"/>
    <w:rsid w:val="00414380"/>
    <w:rsid w:val="004149C1"/>
    <w:rsid w:val="004160BE"/>
    <w:rsid w:val="00437FC9"/>
    <w:rsid w:val="00442C4D"/>
    <w:rsid w:val="0045001E"/>
    <w:rsid w:val="00467282"/>
    <w:rsid w:val="00480A77"/>
    <w:rsid w:val="004951F2"/>
    <w:rsid w:val="00496463"/>
    <w:rsid w:val="00497048"/>
    <w:rsid w:val="004B25E0"/>
    <w:rsid w:val="004D323A"/>
    <w:rsid w:val="004E55DA"/>
    <w:rsid w:val="004E5AFD"/>
    <w:rsid w:val="004E6A0B"/>
    <w:rsid w:val="004F06C2"/>
    <w:rsid w:val="004F2EF4"/>
    <w:rsid w:val="004F59DC"/>
    <w:rsid w:val="005026C6"/>
    <w:rsid w:val="00513895"/>
    <w:rsid w:val="005154A4"/>
    <w:rsid w:val="00516138"/>
    <w:rsid w:val="0051701C"/>
    <w:rsid w:val="0052303E"/>
    <w:rsid w:val="00530900"/>
    <w:rsid w:val="00530F8A"/>
    <w:rsid w:val="00547408"/>
    <w:rsid w:val="005724D4"/>
    <w:rsid w:val="00594C41"/>
    <w:rsid w:val="005A2204"/>
    <w:rsid w:val="005A6CDA"/>
    <w:rsid w:val="005B00B0"/>
    <w:rsid w:val="005B5F98"/>
    <w:rsid w:val="005B6CC0"/>
    <w:rsid w:val="005C551B"/>
    <w:rsid w:val="005C6D69"/>
    <w:rsid w:val="005C72EE"/>
    <w:rsid w:val="005C7D8E"/>
    <w:rsid w:val="005D30C0"/>
    <w:rsid w:val="005E6072"/>
    <w:rsid w:val="005F3B81"/>
    <w:rsid w:val="00600703"/>
    <w:rsid w:val="006058B1"/>
    <w:rsid w:val="00611584"/>
    <w:rsid w:val="00624F71"/>
    <w:rsid w:val="006463D7"/>
    <w:rsid w:val="00651291"/>
    <w:rsid w:val="00652243"/>
    <w:rsid w:val="00664DE4"/>
    <w:rsid w:val="00666AC0"/>
    <w:rsid w:val="00671C44"/>
    <w:rsid w:val="00672EC8"/>
    <w:rsid w:val="00672F7C"/>
    <w:rsid w:val="00677168"/>
    <w:rsid w:val="006818A1"/>
    <w:rsid w:val="00682278"/>
    <w:rsid w:val="00690D56"/>
    <w:rsid w:val="00693227"/>
    <w:rsid w:val="006A5547"/>
    <w:rsid w:val="006A768A"/>
    <w:rsid w:val="006B53B1"/>
    <w:rsid w:val="006C05BF"/>
    <w:rsid w:val="006C2DEA"/>
    <w:rsid w:val="006D1120"/>
    <w:rsid w:val="006D27B2"/>
    <w:rsid w:val="006E28F6"/>
    <w:rsid w:val="006E78D3"/>
    <w:rsid w:val="006F5BD1"/>
    <w:rsid w:val="00700118"/>
    <w:rsid w:val="007158AB"/>
    <w:rsid w:val="00740206"/>
    <w:rsid w:val="00756BF6"/>
    <w:rsid w:val="00772CD7"/>
    <w:rsid w:val="00781858"/>
    <w:rsid w:val="00784D0D"/>
    <w:rsid w:val="00790919"/>
    <w:rsid w:val="0079092B"/>
    <w:rsid w:val="007926AF"/>
    <w:rsid w:val="007A02CD"/>
    <w:rsid w:val="007A3110"/>
    <w:rsid w:val="007A4078"/>
    <w:rsid w:val="007A6FD6"/>
    <w:rsid w:val="007B4E74"/>
    <w:rsid w:val="007E64AF"/>
    <w:rsid w:val="007F1E34"/>
    <w:rsid w:val="007F47D2"/>
    <w:rsid w:val="007F49E4"/>
    <w:rsid w:val="008029E0"/>
    <w:rsid w:val="0080780C"/>
    <w:rsid w:val="008109B5"/>
    <w:rsid w:val="00815AE4"/>
    <w:rsid w:val="00830116"/>
    <w:rsid w:val="00834A19"/>
    <w:rsid w:val="008376E1"/>
    <w:rsid w:val="00856C6E"/>
    <w:rsid w:val="0085711D"/>
    <w:rsid w:val="00873A7F"/>
    <w:rsid w:val="00877399"/>
    <w:rsid w:val="00884DE6"/>
    <w:rsid w:val="00887D60"/>
    <w:rsid w:val="00891673"/>
    <w:rsid w:val="00892445"/>
    <w:rsid w:val="008B306C"/>
    <w:rsid w:val="008B5225"/>
    <w:rsid w:val="008D6E0D"/>
    <w:rsid w:val="008E7D63"/>
    <w:rsid w:val="008F01A3"/>
    <w:rsid w:val="008F3874"/>
    <w:rsid w:val="00910453"/>
    <w:rsid w:val="00920771"/>
    <w:rsid w:val="00920A0C"/>
    <w:rsid w:val="00925974"/>
    <w:rsid w:val="009272F1"/>
    <w:rsid w:val="0093131F"/>
    <w:rsid w:val="00946CFA"/>
    <w:rsid w:val="00950DCE"/>
    <w:rsid w:val="00966741"/>
    <w:rsid w:val="0097157E"/>
    <w:rsid w:val="00974780"/>
    <w:rsid w:val="009768D0"/>
    <w:rsid w:val="009A413B"/>
    <w:rsid w:val="009A5909"/>
    <w:rsid w:val="009B2001"/>
    <w:rsid w:val="009B7368"/>
    <w:rsid w:val="009B75A4"/>
    <w:rsid w:val="009C53D4"/>
    <w:rsid w:val="009D535C"/>
    <w:rsid w:val="009E7B80"/>
    <w:rsid w:val="009F3D37"/>
    <w:rsid w:val="00A10E92"/>
    <w:rsid w:val="00A2302D"/>
    <w:rsid w:val="00A24CFD"/>
    <w:rsid w:val="00A25881"/>
    <w:rsid w:val="00A2589F"/>
    <w:rsid w:val="00A320B0"/>
    <w:rsid w:val="00A43681"/>
    <w:rsid w:val="00A4498C"/>
    <w:rsid w:val="00A640A6"/>
    <w:rsid w:val="00A67DA8"/>
    <w:rsid w:val="00A70051"/>
    <w:rsid w:val="00A7344F"/>
    <w:rsid w:val="00A75725"/>
    <w:rsid w:val="00A7677C"/>
    <w:rsid w:val="00A838D6"/>
    <w:rsid w:val="00A84C26"/>
    <w:rsid w:val="00A84C2F"/>
    <w:rsid w:val="00AA2C44"/>
    <w:rsid w:val="00AB44FD"/>
    <w:rsid w:val="00AD05D8"/>
    <w:rsid w:val="00AF2A16"/>
    <w:rsid w:val="00B05C43"/>
    <w:rsid w:val="00B22407"/>
    <w:rsid w:val="00B33483"/>
    <w:rsid w:val="00B453E4"/>
    <w:rsid w:val="00B501DD"/>
    <w:rsid w:val="00B556A5"/>
    <w:rsid w:val="00B5681B"/>
    <w:rsid w:val="00B63826"/>
    <w:rsid w:val="00B659D2"/>
    <w:rsid w:val="00B66057"/>
    <w:rsid w:val="00B67AD3"/>
    <w:rsid w:val="00B70C93"/>
    <w:rsid w:val="00B71E92"/>
    <w:rsid w:val="00B76271"/>
    <w:rsid w:val="00B962D9"/>
    <w:rsid w:val="00BE046A"/>
    <w:rsid w:val="00BE42A6"/>
    <w:rsid w:val="00C00900"/>
    <w:rsid w:val="00C124F6"/>
    <w:rsid w:val="00C12940"/>
    <w:rsid w:val="00C21B70"/>
    <w:rsid w:val="00C22651"/>
    <w:rsid w:val="00C2607A"/>
    <w:rsid w:val="00C324FA"/>
    <w:rsid w:val="00C37374"/>
    <w:rsid w:val="00C71533"/>
    <w:rsid w:val="00C92A96"/>
    <w:rsid w:val="00C94AB2"/>
    <w:rsid w:val="00CE1B4D"/>
    <w:rsid w:val="00CE2BA3"/>
    <w:rsid w:val="00D07A4B"/>
    <w:rsid w:val="00D210CD"/>
    <w:rsid w:val="00D4648E"/>
    <w:rsid w:val="00D53287"/>
    <w:rsid w:val="00D62074"/>
    <w:rsid w:val="00D70383"/>
    <w:rsid w:val="00D73849"/>
    <w:rsid w:val="00D80473"/>
    <w:rsid w:val="00D84B2F"/>
    <w:rsid w:val="00DA0B76"/>
    <w:rsid w:val="00DA10A9"/>
    <w:rsid w:val="00DB495B"/>
    <w:rsid w:val="00DC298C"/>
    <w:rsid w:val="00DC3BE2"/>
    <w:rsid w:val="00DC6B1F"/>
    <w:rsid w:val="00DD1F88"/>
    <w:rsid w:val="00DD2B35"/>
    <w:rsid w:val="00DD30F0"/>
    <w:rsid w:val="00DD460C"/>
    <w:rsid w:val="00DD7524"/>
    <w:rsid w:val="00DF19D2"/>
    <w:rsid w:val="00E0275A"/>
    <w:rsid w:val="00E0287B"/>
    <w:rsid w:val="00E177E7"/>
    <w:rsid w:val="00E210ED"/>
    <w:rsid w:val="00E2569D"/>
    <w:rsid w:val="00E33F7D"/>
    <w:rsid w:val="00E66872"/>
    <w:rsid w:val="00E7090B"/>
    <w:rsid w:val="00E83D20"/>
    <w:rsid w:val="00E91D25"/>
    <w:rsid w:val="00EA069F"/>
    <w:rsid w:val="00EB0E63"/>
    <w:rsid w:val="00EC02AE"/>
    <w:rsid w:val="00EC55F7"/>
    <w:rsid w:val="00ED2850"/>
    <w:rsid w:val="00ED366F"/>
    <w:rsid w:val="00EF3649"/>
    <w:rsid w:val="00F05901"/>
    <w:rsid w:val="00F157C6"/>
    <w:rsid w:val="00F23762"/>
    <w:rsid w:val="00F3052D"/>
    <w:rsid w:val="00F320BA"/>
    <w:rsid w:val="00F32AB6"/>
    <w:rsid w:val="00F5484B"/>
    <w:rsid w:val="00F61FB5"/>
    <w:rsid w:val="00FA0208"/>
    <w:rsid w:val="00FA0A03"/>
    <w:rsid w:val="00FA2578"/>
    <w:rsid w:val="00FF100C"/>
    <w:rsid w:val="00FF3AD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EDEB274A-A48B-473C-94BB-B86C2C40C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C00900"/>
    <w:rPr>
      <w:color w:val="0000FF" w:themeColor="hyperlink"/>
      <w:u w:val="single"/>
    </w:rPr>
  </w:style>
  <w:style w:type="character" w:styleId="FollowedHyperlink">
    <w:name w:val="FollowedHyperlink"/>
    <w:basedOn w:val="DefaultParagraphFont"/>
    <w:uiPriority w:val="99"/>
    <w:semiHidden/>
    <w:unhideWhenUsed/>
    <w:rsid w:val="00C324FA"/>
    <w:rPr>
      <w:color w:val="800080" w:themeColor="followedHyperlink"/>
      <w:u w:val="single"/>
    </w:rPr>
  </w:style>
  <w:style w:type="paragraph" w:styleId="NormalWeb">
    <w:name w:val="Normal (Web)"/>
    <w:basedOn w:val="Normal"/>
    <w:uiPriority w:val="99"/>
    <w:semiHidden/>
    <w:unhideWhenUsed/>
    <w:rsid w:val="00D73849"/>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09255">
      <w:bodyDiv w:val="1"/>
      <w:marLeft w:val="0"/>
      <w:marRight w:val="0"/>
      <w:marTop w:val="0"/>
      <w:marBottom w:val="0"/>
      <w:divBdr>
        <w:top w:val="none" w:sz="0" w:space="0" w:color="auto"/>
        <w:left w:val="none" w:sz="0" w:space="0" w:color="auto"/>
        <w:bottom w:val="none" w:sz="0" w:space="0" w:color="auto"/>
        <w:right w:val="none" w:sz="0" w:space="0" w:color="auto"/>
      </w:divBdr>
      <w:divsChild>
        <w:div w:id="2119331722">
          <w:marLeft w:val="0"/>
          <w:marRight w:val="0"/>
          <w:marTop w:val="0"/>
          <w:marBottom w:val="180"/>
          <w:divBdr>
            <w:top w:val="none" w:sz="0" w:space="0" w:color="auto"/>
            <w:left w:val="none" w:sz="0" w:space="0" w:color="auto"/>
            <w:bottom w:val="none" w:sz="0" w:space="0" w:color="auto"/>
            <w:right w:val="none" w:sz="0" w:space="0" w:color="auto"/>
          </w:divBdr>
          <w:divsChild>
            <w:div w:id="857616663">
              <w:marLeft w:val="0"/>
              <w:marRight w:val="0"/>
              <w:marTop w:val="0"/>
              <w:marBottom w:val="15"/>
              <w:divBdr>
                <w:top w:val="none" w:sz="0" w:space="0" w:color="auto"/>
                <w:left w:val="none" w:sz="0" w:space="0" w:color="auto"/>
                <w:bottom w:val="none" w:sz="0" w:space="0" w:color="auto"/>
                <w:right w:val="none" w:sz="0" w:space="0" w:color="auto"/>
              </w:divBdr>
            </w:div>
            <w:div w:id="1263146634">
              <w:marLeft w:val="0"/>
              <w:marRight w:val="0"/>
              <w:marTop w:val="0"/>
              <w:marBottom w:val="15"/>
              <w:divBdr>
                <w:top w:val="none" w:sz="0" w:space="0" w:color="auto"/>
                <w:left w:val="none" w:sz="0" w:space="0" w:color="auto"/>
                <w:bottom w:val="none" w:sz="0" w:space="0" w:color="auto"/>
                <w:right w:val="none" w:sz="0" w:space="0" w:color="auto"/>
              </w:divBdr>
            </w:div>
            <w:div w:id="967592174">
              <w:marLeft w:val="0"/>
              <w:marRight w:val="0"/>
              <w:marTop w:val="0"/>
              <w:marBottom w:val="15"/>
              <w:divBdr>
                <w:top w:val="none" w:sz="0" w:space="0" w:color="auto"/>
                <w:left w:val="none" w:sz="0" w:space="0" w:color="auto"/>
                <w:bottom w:val="none" w:sz="0" w:space="0" w:color="auto"/>
                <w:right w:val="none" w:sz="0" w:space="0" w:color="auto"/>
              </w:divBdr>
            </w:div>
          </w:divsChild>
        </w:div>
        <w:div w:id="902645622">
          <w:marLeft w:val="0"/>
          <w:marRight w:val="0"/>
          <w:marTop w:val="0"/>
          <w:marBottom w:val="90"/>
          <w:divBdr>
            <w:top w:val="none" w:sz="0" w:space="0" w:color="auto"/>
            <w:left w:val="none" w:sz="0" w:space="0" w:color="auto"/>
            <w:bottom w:val="none" w:sz="0" w:space="0" w:color="auto"/>
            <w:right w:val="none" w:sz="0" w:space="0" w:color="auto"/>
          </w:divBdr>
          <w:divsChild>
            <w:div w:id="260341346">
              <w:marLeft w:val="0"/>
              <w:marRight w:val="0"/>
              <w:marTop w:val="0"/>
              <w:marBottom w:val="0"/>
              <w:divBdr>
                <w:top w:val="none" w:sz="0" w:space="0" w:color="auto"/>
                <w:left w:val="none" w:sz="0" w:space="0" w:color="auto"/>
                <w:bottom w:val="none" w:sz="0" w:space="0" w:color="auto"/>
                <w:right w:val="none" w:sz="0" w:space="0" w:color="auto"/>
              </w:divBdr>
              <w:divsChild>
                <w:div w:id="439955109">
                  <w:marLeft w:val="0"/>
                  <w:marRight w:val="0"/>
                  <w:marTop w:val="75"/>
                  <w:marBottom w:val="105"/>
                  <w:divBdr>
                    <w:top w:val="none" w:sz="0" w:space="0" w:color="auto"/>
                    <w:left w:val="none" w:sz="0" w:space="0" w:color="auto"/>
                    <w:bottom w:val="single" w:sz="6" w:space="0" w:color="666666"/>
                    <w:right w:val="none" w:sz="0" w:space="0" w:color="auto"/>
                  </w:divBdr>
                </w:div>
              </w:divsChild>
            </w:div>
          </w:divsChild>
        </w:div>
      </w:divsChild>
    </w:div>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1109467345">
      <w:bodyDiv w:val="1"/>
      <w:marLeft w:val="0"/>
      <w:marRight w:val="0"/>
      <w:marTop w:val="0"/>
      <w:marBottom w:val="0"/>
      <w:divBdr>
        <w:top w:val="none" w:sz="0" w:space="0" w:color="auto"/>
        <w:left w:val="none" w:sz="0" w:space="0" w:color="auto"/>
        <w:bottom w:val="none" w:sz="0" w:space="0" w:color="auto"/>
        <w:right w:val="none" w:sz="0" w:space="0" w:color="auto"/>
      </w:divBdr>
    </w:div>
    <w:div w:id="1214079354">
      <w:bodyDiv w:val="1"/>
      <w:marLeft w:val="0"/>
      <w:marRight w:val="0"/>
      <w:marTop w:val="0"/>
      <w:marBottom w:val="0"/>
      <w:divBdr>
        <w:top w:val="none" w:sz="0" w:space="0" w:color="auto"/>
        <w:left w:val="none" w:sz="0" w:space="0" w:color="auto"/>
        <w:bottom w:val="none" w:sz="0" w:space="0" w:color="auto"/>
        <w:right w:val="none" w:sz="0" w:space="0" w:color="auto"/>
      </w:divBdr>
    </w:div>
    <w:div w:id="1223516441">
      <w:bodyDiv w:val="1"/>
      <w:marLeft w:val="0"/>
      <w:marRight w:val="0"/>
      <w:marTop w:val="0"/>
      <w:marBottom w:val="0"/>
      <w:divBdr>
        <w:top w:val="none" w:sz="0" w:space="0" w:color="auto"/>
        <w:left w:val="none" w:sz="0" w:space="0" w:color="auto"/>
        <w:bottom w:val="none" w:sz="0" w:space="0" w:color="auto"/>
        <w:right w:val="none" w:sz="0" w:space="0" w:color="auto"/>
      </w:divBdr>
    </w:div>
    <w:div w:id="1736123064">
      <w:bodyDiv w:val="1"/>
      <w:marLeft w:val="0"/>
      <w:marRight w:val="0"/>
      <w:marTop w:val="0"/>
      <w:marBottom w:val="0"/>
      <w:divBdr>
        <w:top w:val="none" w:sz="0" w:space="0" w:color="auto"/>
        <w:left w:val="none" w:sz="0" w:space="0" w:color="auto"/>
        <w:bottom w:val="none" w:sz="0" w:space="0" w:color="auto"/>
        <w:right w:val="none" w:sz="0" w:space="0" w:color="auto"/>
      </w:divBdr>
    </w:div>
    <w:div w:id="207627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vcl.mit.edu/MM/uniqueObjects.html" TargetMode="Externa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7D4DC-6C8A-4DFD-B9C4-D0FFFF3F2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2169</Words>
  <Characters>12367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14507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2015-03-23T18:22:00Z</dcterms:created>
  <dcterms:modified xsi:type="dcterms:W3CDTF">2015-03-23T18:22:00Z</dcterms:modified>
</cp:coreProperties>
</file>